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754"/>
        <w:gridCol w:w="897"/>
        <w:gridCol w:w="900"/>
        <w:gridCol w:w="425"/>
        <w:gridCol w:w="775"/>
        <w:gridCol w:w="359"/>
        <w:gridCol w:w="961"/>
        <w:gridCol w:w="248"/>
        <w:gridCol w:w="2335"/>
        <w:gridCol w:w="11"/>
        <w:gridCol w:w="10"/>
      </w:tblGrid>
      <w:tr w:rsidR="001521F7" w14:paraId="02EDF612" w14:textId="77777777" w:rsidTr="00173990">
        <w:trPr>
          <w:trHeight w:val="1581"/>
        </w:trPr>
        <w:tc>
          <w:tcPr>
            <w:tcW w:w="33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79CDA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Objednávateľ –  preberajúca organizácia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D9202E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22B4350B" w14:textId="77777777" w:rsidR="001521F7" w:rsidRPr="00FD5EBC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663A08A" w14:textId="77777777" w:rsidR="001521F7" w:rsidRPr="00AD6FB8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12BB27" w14:textId="77777777" w:rsid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A2AC18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B10841" w14:textId="77777777" w:rsidR="00AD6FB8" w:rsidRPr="00AD6FB8" w:rsidRDefault="00AD6FB8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596A943" w14:textId="77777777" w:rsidR="00AD6FB8" w:rsidRPr="00AD6FB8" w:rsidRDefault="00AD6FB8" w:rsidP="0004148D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(Podľa </w:t>
            </w:r>
            <w:proofErr w:type="spellStart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>ZoPPM</w:t>
            </w:r>
            <w:proofErr w:type="spellEnd"/>
            <w:r w:rsidRPr="00AD6FB8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– Prijímateľ)</w:t>
            </w:r>
          </w:p>
        </w:tc>
        <w:tc>
          <w:tcPr>
            <w:tcW w:w="335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84EB9" w14:textId="77777777" w:rsidR="001521F7" w:rsidRDefault="001521F7" w:rsidP="0004148D">
            <w:pPr>
              <w:jc w:val="center"/>
              <w:rPr>
                <w:rFonts w:ascii="Arial" w:hAnsi="Arial" w:cs="Arial"/>
                <w:b/>
              </w:rPr>
            </w:pPr>
          </w:p>
          <w:p w14:paraId="7BDBC880" w14:textId="2908ED66" w:rsidR="001521F7" w:rsidRPr="00A73085" w:rsidRDefault="00A73085" w:rsidP="000414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3085">
              <w:rPr>
                <w:b/>
                <w:sz w:val="20"/>
                <w:szCs w:val="20"/>
              </w:rPr>
              <w:t xml:space="preserve">PREBERACÍ PROTOKOL O ODOVZDANÍ A PREVZATÍ REALIZAČNÉ ZMLUVNÉHO MÍĽNIKA STAVBY </w:t>
            </w:r>
            <w:r w:rsidR="00554267">
              <w:rPr>
                <w:b/>
                <w:sz w:val="20"/>
                <w:szCs w:val="20"/>
              </w:rPr>
              <w:t xml:space="preserve">Č. </w:t>
            </w:r>
            <w:r w:rsidR="00A50A94">
              <w:rPr>
                <w:b/>
                <w:sz w:val="20"/>
                <w:szCs w:val="20"/>
              </w:rPr>
              <w:t>3</w:t>
            </w:r>
          </w:p>
          <w:p w14:paraId="39A7D08F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5F8D3BD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Dodávateľ:</w:t>
            </w:r>
          </w:p>
          <w:p w14:paraId="65DFF909" w14:textId="77777777" w:rsidR="001521F7" w:rsidRPr="00F10D0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10D00">
              <w:rPr>
                <w:rFonts w:ascii="Arial" w:hAnsi="Arial" w:cs="Arial"/>
                <w:b/>
                <w:sz w:val="16"/>
                <w:szCs w:val="16"/>
              </w:rPr>
              <w:t>(názov a sídlo)</w:t>
            </w:r>
          </w:p>
          <w:p w14:paraId="5C61C661" w14:textId="77777777" w:rsidR="001521F7" w:rsidRPr="00FD5EBC" w:rsidRDefault="001521F7" w:rsidP="0004148D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2E045799" w14:textId="77777777" w:rsidR="001521F7" w:rsidRPr="006B085A" w:rsidRDefault="001521F7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A152AF" w14:textId="77777777" w:rsidR="001521F7" w:rsidRPr="00862F1D" w:rsidRDefault="001521F7" w:rsidP="0004148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521F7" w14:paraId="7C938965" w14:textId="77777777" w:rsidTr="00AD6FB8">
        <w:trPr>
          <w:trHeight w:val="105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5B2A1" w14:textId="77777777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Dátum začatia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konania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o splnení zmluvného míľnika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3BA2BD22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3E8875" w14:textId="77777777" w:rsidR="001521F7" w:rsidRPr="005F6487" w:rsidRDefault="001521F7" w:rsidP="000414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648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53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5D8C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projektu – stavby:</w:t>
            </w:r>
          </w:p>
          <w:p w14:paraId="625B2AAE" w14:textId="77777777" w:rsidR="001521F7" w:rsidRPr="009529E7" w:rsidRDefault="001521F7" w:rsidP="0004148D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BA46C2" w14:textId="6A4C7753" w:rsidR="001521F7" w:rsidRPr="002633F1" w:rsidRDefault="002633F1" w:rsidP="000414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633F1">
              <w:rPr>
                <w:rFonts w:ascii="Arial" w:hAnsi="Arial" w:cs="Arial"/>
                <w:bCs/>
                <w:sz w:val="20"/>
                <w:szCs w:val="20"/>
              </w:rPr>
              <w:t>Rekonštrukcia a dostavba areálu Fakultnej nemocnice s Poliklinikou F. D. Roosevelta Banská Bystrica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F39596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Číslo zápisu:</w:t>
            </w:r>
          </w:p>
          <w:p w14:paraId="462828A6" w14:textId="77777777" w:rsidR="001521F7" w:rsidRPr="0079614E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AC4CC9" w14:textId="77777777" w:rsidR="001521F7" w:rsidRPr="0079614E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  <w:p w14:paraId="260A84C0" w14:textId="77777777" w:rsidR="001521F7" w:rsidRPr="00860406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6D78286F" w14:textId="77777777" w:rsidTr="00173990">
        <w:trPr>
          <w:trHeight w:val="11905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0AEB1E" w14:textId="726348C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Názov a popis kontrolovanej časti verejnej práce k splneniu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 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4EAA87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</w:t>
            </w:r>
          </w:p>
          <w:p w14:paraId="094D39B8" w14:textId="77777777" w:rsidR="001521F7" w:rsidRDefault="001521F7" w:rsidP="000414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B866E4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686117" w14:textId="5AD3D475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001, 002, 003, 004, 005 - Nemocničné Bloky F, I, K, L,</w:t>
            </w:r>
            <w:r w:rsidR="00D415CC">
              <w:rPr>
                <w:rFonts w:ascii="Arial" w:hAnsi="Arial" w:cs="Arial"/>
              </w:rPr>
              <w:t xml:space="preserve"> P</w:t>
            </w:r>
          </w:p>
          <w:p w14:paraId="5161763D" w14:textId="40CE125E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101 Príprava územi</w:t>
            </w:r>
            <w:r w:rsidR="00AD2F79">
              <w:rPr>
                <w:rFonts w:ascii="Arial" w:hAnsi="Arial" w:cs="Arial"/>
              </w:rPr>
              <w:t>a</w:t>
            </w:r>
          </w:p>
          <w:p w14:paraId="2301D58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102 Výrub zelene</w:t>
            </w:r>
          </w:p>
          <w:p w14:paraId="186A88CC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103 Hrubé terénne úpravy</w:t>
            </w:r>
          </w:p>
          <w:p w14:paraId="4A0EB64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104 Demolácie objektov nemocnice</w:t>
            </w:r>
          </w:p>
          <w:p w14:paraId="3173962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201 Preložky areálovej kanalizácie splaškovej</w:t>
            </w:r>
          </w:p>
          <w:p w14:paraId="3A5490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202 Preložky areálovej kanalizácie dažďovej</w:t>
            </w:r>
          </w:p>
          <w:p w14:paraId="594A270D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203 Preložky areálového vodovodu</w:t>
            </w:r>
          </w:p>
          <w:p w14:paraId="0CC8F6F7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205 Preložka vysokého napätia pre DFN</w:t>
            </w:r>
          </w:p>
          <w:p w14:paraId="14B7220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206 Preložky nízkeho napätia</w:t>
            </w:r>
          </w:p>
          <w:p w14:paraId="50A0EDCF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207 Preložky areálového osvetlenia</w:t>
            </w:r>
          </w:p>
          <w:p w14:paraId="48D00FCA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208 Preložky slaboprúdových rozvodov</w:t>
            </w:r>
          </w:p>
          <w:p w14:paraId="70FAA04E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304 Prípojka areálového vodovodu pre DFN</w:t>
            </w:r>
          </w:p>
          <w:p w14:paraId="59E4CE10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 xml:space="preserve">SO – 801 Dočasné objekty </w:t>
            </w:r>
          </w:p>
          <w:p w14:paraId="39C23439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801.1 - Administratívno prevádzkový objekt</w:t>
            </w:r>
          </w:p>
          <w:p w14:paraId="6A5A449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801.2 - Dočasné odpadové hospodárstvo</w:t>
            </w:r>
          </w:p>
          <w:p w14:paraId="24059B63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801.3 - Dočasné komunikácie a spevnené plochy</w:t>
            </w:r>
          </w:p>
          <w:p w14:paraId="0626F29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801.4 - Dočasné objekty vrátnice a systémy kontroly vstupu</w:t>
            </w:r>
          </w:p>
          <w:p w14:paraId="5F6D4670" w14:textId="17EC3DFC" w:rsidR="008A7015" w:rsidRPr="00F156EB" w:rsidRDefault="008A7015" w:rsidP="00F156EB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801.5 - Dočasné terénne schodisko</w:t>
            </w:r>
          </w:p>
          <w:p w14:paraId="7E341492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801.7 - Dočasný náhradný zdroj el. energie</w:t>
            </w:r>
          </w:p>
          <w:p w14:paraId="2F0615BC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801.8 - Dočasná prekládka areálového rozvodu kyslíka</w:t>
            </w:r>
          </w:p>
          <w:p w14:paraId="177C87F8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801.9 - Dočasná prekládka areálového rozvodu NTL plynovodu</w:t>
            </w:r>
          </w:p>
          <w:p w14:paraId="1F78F130" w14:textId="77777777" w:rsidR="008A7015" w:rsidRPr="008A7015" w:rsidRDefault="008A7015" w:rsidP="008A7015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801.10 - Dočasná gastro prevádzka a jedáleň</w:t>
            </w:r>
          </w:p>
          <w:p w14:paraId="7DC98BD6" w14:textId="77777777" w:rsidR="008A7015" w:rsidRPr="008A7015" w:rsidRDefault="008A7015" w:rsidP="008A7015">
            <w:pPr>
              <w:adjustRightInd w:val="0"/>
              <w:snapToGrid w:val="0"/>
              <w:rPr>
                <w:rFonts w:ascii="Arial" w:hAnsi="Arial" w:cs="Arial"/>
              </w:rPr>
            </w:pPr>
            <w:r w:rsidRPr="008A7015">
              <w:rPr>
                <w:rFonts w:ascii="Arial" w:hAnsi="Arial" w:cs="Arial"/>
              </w:rPr>
              <w:t>SO – 802 Hospodársky objekt</w:t>
            </w:r>
          </w:p>
          <w:p w14:paraId="6D503D00" w14:textId="77777777" w:rsidR="0097156D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4112B9" w14:textId="77777777" w:rsidR="0097156D" w:rsidRPr="00CE70E6" w:rsidRDefault="0097156D" w:rsidP="0097156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82865B9" w14:textId="77777777" w:rsidTr="00173990">
        <w:trPr>
          <w:trHeight w:val="896"/>
        </w:trPr>
        <w:tc>
          <w:tcPr>
            <w:tcW w:w="4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41360" w14:textId="672FAF3E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Za Objednávateľ</w:t>
            </w:r>
            <w:r w:rsidR="007D714F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585816D3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46708B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08D5C" w14:textId="77777777" w:rsidR="001521F7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385C034D" w14:textId="77777777" w:rsidR="001521F7" w:rsidRPr="00206FE5" w:rsidRDefault="001521F7" w:rsidP="0004148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CF764A2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Dodávateľa:</w:t>
            </w:r>
          </w:p>
          <w:p w14:paraId="79DC75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51A8D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9FCE5BA" w14:textId="77777777" w:rsidTr="00173990">
        <w:trPr>
          <w:trHeight w:val="717"/>
        </w:trPr>
        <w:tc>
          <w:tcPr>
            <w:tcW w:w="42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1D2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Stavebné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 xml:space="preserve">povolenie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a územné rozhodnutie </w:t>
            </w:r>
            <w:r w:rsidR="00173990">
              <w:rPr>
                <w:rFonts w:ascii="Arial" w:hAnsi="Arial" w:cs="Arial"/>
                <w:b/>
                <w:sz w:val="16"/>
                <w:szCs w:val="16"/>
              </w:rPr>
              <w:t>číslo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0E127528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25290A" w14:textId="77777777" w:rsidR="001521F7" w:rsidRPr="000B642C" w:rsidRDefault="001521F7" w:rsidP="0004148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A4569A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149B1010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C3FF8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 Stavebnotechnický dozor investora:</w:t>
            </w:r>
          </w:p>
          <w:p w14:paraId="492F4725" w14:textId="77777777" w:rsidR="001521F7" w:rsidRPr="00862F1D" w:rsidRDefault="001521F7" w:rsidP="0004148D">
            <w:pPr>
              <w:rPr>
                <w:rFonts w:ascii="Arial" w:hAnsi="Arial" w:cs="Arial"/>
                <w:b/>
                <w:sz w:val="4"/>
                <w:szCs w:val="4"/>
              </w:rPr>
            </w:pPr>
          </w:p>
          <w:p w14:paraId="35C93381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2C9A645" w14:textId="77777777" w:rsidR="001521F7" w:rsidRDefault="001521F7" w:rsidP="0004148D">
            <w:pPr>
              <w:rPr>
                <w:rFonts w:ascii="Arial" w:hAnsi="Arial" w:cs="Arial"/>
                <w:bCs/>
                <w:noProof/>
                <w:sz w:val="22"/>
                <w:szCs w:val="22"/>
              </w:rPr>
            </w:pPr>
          </w:p>
          <w:p w14:paraId="0CFC66B5" w14:textId="77777777" w:rsidR="001521F7" w:rsidRPr="00360CAD" w:rsidRDefault="001521F7" w:rsidP="0004148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521F7" w14:paraId="4422236D" w14:textId="77777777" w:rsidTr="00173990">
        <w:trPr>
          <w:trHeight w:val="771"/>
        </w:trPr>
        <w:tc>
          <w:tcPr>
            <w:tcW w:w="1029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605F55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Zmluva o dielo č.:                                                                               zo dňa:                                                       vrátane jej zmien:</w:t>
            </w:r>
          </w:p>
          <w:p w14:paraId="2DA1E0E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</w:p>
          <w:p w14:paraId="363EA12A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9A386" w14:textId="77777777" w:rsidR="00173990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3084C" w14:textId="77777777" w:rsidR="00173990" w:rsidRPr="002D0CBA" w:rsidRDefault="0017399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560B60F" w14:textId="77777777" w:rsidTr="00173990">
        <w:trPr>
          <w:trHeight w:val="1120"/>
        </w:trPr>
        <w:tc>
          <w:tcPr>
            <w:tcW w:w="337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CB5E1F0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začatia prác podľa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   </w:t>
            </w:r>
          </w:p>
          <w:p w14:paraId="18A9B01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D659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352F5C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6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566D9C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skutočného začatia prác: </w:t>
            </w:r>
          </w:p>
          <w:p w14:paraId="35BD7CC9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690E8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F0CE8" w14:textId="77777777" w:rsidR="001521F7" w:rsidRPr="00862F1D" w:rsidRDefault="001521F7" w:rsidP="0004148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565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377F2581" w14:textId="77777777" w:rsidR="001521F7" w:rsidRPr="002A436A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dokončenia prác podľa míľnika 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ZoD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23CE9E35" w14:textId="77777777" w:rsidR="001521F7" w:rsidRPr="000F171B" w:rsidRDefault="001521F7" w:rsidP="00041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9810A6" w14:textId="77777777" w:rsidR="001521F7" w:rsidRDefault="001521F7" w:rsidP="000414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38F64" w14:textId="77777777" w:rsidR="001521F7" w:rsidRPr="000F171B" w:rsidRDefault="001521F7" w:rsidP="005858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DF250B5" w14:textId="77777777" w:rsidTr="00173990">
        <w:trPr>
          <w:gridAfter w:val="1"/>
          <w:wAfter w:w="10" w:type="dxa"/>
          <w:trHeight w:val="3536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A354946" w14:textId="6498BCF2" w:rsidR="001521F7" w:rsidRPr="005F648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Dôvody nedodržania lehôt splnenia zmluvného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D7666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5F6487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948C484" w14:textId="77777777" w:rsidR="001521F7" w:rsidRPr="00FE09F5" w:rsidRDefault="001521F7" w:rsidP="0004148D">
            <w:pPr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</w:pPr>
          </w:p>
          <w:p w14:paraId="57A7DDBC" w14:textId="77777777" w:rsidR="001521F7" w:rsidRPr="00C963B1" w:rsidRDefault="001521F7" w:rsidP="0004148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1F7" w14:paraId="1CD7B38B" w14:textId="77777777" w:rsidTr="00173990">
        <w:trPr>
          <w:gridAfter w:val="1"/>
          <w:wAfter w:w="10" w:type="dxa"/>
          <w:trHeight w:val="4367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40F20AC" w14:textId="19AFB2E5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Vady na stavebných objektoch ku dňu splneni</w:t>
            </w:r>
            <w:r w:rsidR="00DD5535">
              <w:rPr>
                <w:rFonts w:ascii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zmluvného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míľnika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365360F" w14:textId="77777777" w:rsidR="001521F7" w:rsidRPr="00782684" w:rsidRDefault="001521F7" w:rsidP="001521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1F224653" w14:textId="77777777" w:rsidTr="00173990">
        <w:trPr>
          <w:gridAfter w:val="1"/>
          <w:wAfter w:w="10" w:type="dxa"/>
          <w:trHeight w:val="2554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A0FAA06" w14:textId="7C829D71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Zhodnotenie kvality stavebných objektov k splneniu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zmluvného realizačného míľnika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14:paraId="65FA697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ABF5E8" w14:textId="77777777" w:rsidR="001521F7" w:rsidRPr="0097001D" w:rsidRDefault="00585898" w:rsidP="000414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boli/neboli</w:t>
            </w:r>
            <w:r w:rsidR="001521F7" w:rsidRPr="0097001D">
              <w:rPr>
                <w:rFonts w:ascii="Arial" w:hAnsi="Arial" w:cs="Arial"/>
                <w:sz w:val="22"/>
                <w:szCs w:val="22"/>
              </w:rPr>
              <w:t xml:space="preserve"> realizované v súlade s STN a technickými špecifikáciami</w:t>
            </w:r>
          </w:p>
          <w:p w14:paraId="2A05A7AA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FDEB31" w14:textId="77777777" w:rsidR="001521F7" w:rsidRDefault="0097156D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Dôvod prečo neboli zrealizované v súlade s STN a spôsob nápravy:</w:t>
            </w:r>
          </w:p>
          <w:p w14:paraId="693486BF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01759E54" w14:textId="77777777" w:rsidTr="00173990">
        <w:trPr>
          <w:gridAfter w:val="1"/>
          <w:wAfter w:w="10" w:type="dxa"/>
          <w:trHeight w:val="6518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0F0981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Dohoda o opatreniach a lehotách na odstránenie nedorobkov a nedostatkov:</w:t>
            </w:r>
          </w:p>
          <w:p w14:paraId="2906D40A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0153E3" w14:textId="77777777" w:rsidR="001521F7" w:rsidRPr="00741878" w:rsidRDefault="001521F7" w:rsidP="0004148D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7BFBD8AE" w14:textId="77777777" w:rsidR="001521F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B49006" w14:textId="77777777" w:rsidR="001521F7" w:rsidRPr="00801F47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05FB57" w14:textId="77777777" w:rsidR="001521F7" w:rsidRPr="007511F1" w:rsidRDefault="001521F7" w:rsidP="000414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88052F" w14:textId="77777777" w:rsidR="001521F7" w:rsidRPr="007511F1" w:rsidRDefault="001521F7" w:rsidP="000414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3BA7FB" w14:textId="77777777" w:rsidR="001521F7" w:rsidRPr="007511F1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7FBBB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7133F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2538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B5DF9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4103EE" w14:textId="77777777" w:rsid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0B693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8FB92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C7E588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D75EA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614DE0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5693C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FAFE" w14:textId="77777777" w:rsidR="007511F1" w:rsidRPr="007511F1" w:rsidRDefault="007511F1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38DBC" w14:textId="77777777" w:rsidR="007511F1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511F1">
              <w:rPr>
                <w:rFonts w:ascii="Arial" w:hAnsi="Arial" w:cs="Arial"/>
                <w:b/>
                <w:sz w:val="16"/>
                <w:szCs w:val="16"/>
              </w:rPr>
              <w:t>Ďalšie dohodnuté podmienky:</w:t>
            </w:r>
          </w:p>
          <w:p w14:paraId="5E912642" w14:textId="77777777" w:rsidR="00173990" w:rsidRPr="007511F1" w:rsidRDefault="00173990" w:rsidP="000414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1F7" w14:paraId="1CCCED91" w14:textId="77777777" w:rsidTr="00173990">
        <w:trPr>
          <w:gridAfter w:val="1"/>
          <w:wAfter w:w="10" w:type="dxa"/>
          <w:trHeight w:val="5483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847A2A8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Dodatočne požadované práce a dodávky a spôsob ich zabezpečenia:</w:t>
            </w:r>
          </w:p>
          <w:p w14:paraId="0F37CBF8" w14:textId="77777777" w:rsidR="007511F1" w:rsidRDefault="007511F1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8AC44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5939D" w14:textId="77777777" w:rsidR="00173990" w:rsidRDefault="00173990" w:rsidP="007511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:rsidRPr="00206FE5" w14:paraId="22C900C7" w14:textId="77777777" w:rsidTr="00173990">
        <w:trPr>
          <w:gridAfter w:val="1"/>
          <w:wAfter w:w="10" w:type="dxa"/>
          <w:trHeight w:val="2549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CC28D24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Údaje o prevzatí dokumentácie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skutočného realizovania verejnej práce:</w:t>
            </w:r>
          </w:p>
          <w:p w14:paraId="4EADAA7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728CE5" w14:textId="77777777" w:rsidR="001521F7" w:rsidRDefault="001521F7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942754" w14:textId="77777777" w:rsidR="00173990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577FD" w14:textId="77777777" w:rsidR="00173990" w:rsidRPr="00206FE5" w:rsidRDefault="00173990" w:rsidP="005858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1AAB0C13" w14:textId="77777777" w:rsidTr="00173990">
        <w:trPr>
          <w:gridAfter w:val="1"/>
          <w:wAfter w:w="10" w:type="dxa"/>
          <w:trHeight w:val="1273"/>
        </w:trPr>
        <w:tc>
          <w:tcPr>
            <w:tcW w:w="637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8566" w14:textId="55618EAF" w:rsidR="001521F7" w:rsidRDefault="001521F7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C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>elková c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ena </w:t>
            </w:r>
            <w:r w:rsidR="00A50A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zhotoveného </w:t>
            </w:r>
            <w:r w:rsidR="00715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diela  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podľa </w:t>
            </w:r>
            <w:r w:rsidRPr="002940BF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ZoD</w:t>
            </w:r>
            <w:r w:rsidRPr="002940B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a dodatkov (bez DPH):</w:t>
            </w:r>
          </w:p>
          <w:p w14:paraId="7E1D48E2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481F419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87E2F6F" w14:textId="77777777" w:rsidR="00585898" w:rsidRDefault="00585898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................................................................................................................................. EUR</w:t>
            </w:r>
          </w:p>
          <w:p w14:paraId="2990A13D" w14:textId="77777777" w:rsid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866E56" w14:textId="77777777" w:rsidR="00715E40" w:rsidRPr="00715E40" w:rsidRDefault="00715E40" w:rsidP="0004148D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Tento preberací protokol nerieši prípadnú úpravu ceny diela.</w:t>
            </w:r>
          </w:p>
          <w:p w14:paraId="3C43B687" w14:textId="77777777" w:rsidR="00715E40" w:rsidRPr="00715E40" w:rsidRDefault="00715E40" w:rsidP="0004148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15E40">
              <w:rPr>
                <w:rFonts w:ascii="Arial" w:hAnsi="Arial" w:cs="Arial"/>
                <w:i/>
                <w:color w:val="000000"/>
                <w:sz w:val="16"/>
                <w:szCs w:val="16"/>
              </w:rPr>
              <w:t>Táto je riešená v samostatnom dokumente.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E385B" w14:textId="29EB9949" w:rsidR="00715E40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.......................................... €</w:t>
            </w:r>
          </w:p>
          <w:p w14:paraId="5020F02F" w14:textId="6E782528" w:rsidR="00715E40" w:rsidRPr="004A3F37" w:rsidRDefault="00715E40" w:rsidP="00715E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1F7" w14:paraId="0576EE28" w14:textId="77777777" w:rsidTr="00173990">
        <w:trPr>
          <w:gridAfter w:val="1"/>
          <w:wAfter w:w="10" w:type="dxa"/>
          <w:trHeight w:val="3639"/>
        </w:trPr>
        <w:tc>
          <w:tcPr>
            <w:tcW w:w="1028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EFAF5F1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Súpis príloh, ktoré tvoria neoddeliteľnú súčasť tohto protokolu:</w:t>
            </w:r>
          </w:p>
          <w:p w14:paraId="6CB9EB80" w14:textId="77777777" w:rsidR="001521F7" w:rsidRDefault="001521F7" w:rsidP="0097156D">
            <w:pPr>
              <w:rPr>
                <w:rFonts w:ascii="Arial" w:hAnsi="Arial" w:cs="Arial"/>
                <w:sz w:val="22"/>
                <w:szCs w:val="22"/>
              </w:rPr>
            </w:pPr>
            <w:r w:rsidRPr="009B006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38C7C3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č.1 </w:t>
            </w:r>
            <w:r w:rsidR="009840B3">
              <w:rPr>
                <w:rFonts w:ascii="Arial" w:hAnsi="Arial" w:cs="Arial"/>
                <w:sz w:val="22"/>
                <w:szCs w:val="22"/>
              </w:rPr>
              <w:t>Súpis odovzdanej dokumentácie</w:t>
            </w:r>
          </w:p>
          <w:p w14:paraId="2F874259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č.2 </w:t>
            </w:r>
            <w:r w:rsidR="009840B3">
              <w:rPr>
                <w:rFonts w:ascii="Arial" w:hAnsi="Arial" w:cs="Arial"/>
                <w:sz w:val="22"/>
                <w:szCs w:val="22"/>
              </w:rPr>
              <w:t>Odovzdávacie protokoly dokončených častí, technologických etáp a subdodávok</w:t>
            </w:r>
          </w:p>
          <w:p w14:paraId="7309126A" w14:textId="77777777" w:rsidR="00585898" w:rsidRDefault="00585898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č.3 </w:t>
            </w:r>
            <w:r w:rsidR="009840B3">
              <w:rPr>
                <w:rFonts w:ascii="Arial" w:hAnsi="Arial" w:cs="Arial"/>
                <w:sz w:val="22"/>
                <w:szCs w:val="22"/>
              </w:rPr>
              <w:t>Záznamy o vykonaných kontrolách počas realizácie diela</w:t>
            </w:r>
            <w:r w:rsidR="00AD6FB8">
              <w:rPr>
                <w:rFonts w:ascii="Arial" w:hAnsi="Arial" w:cs="Arial"/>
                <w:sz w:val="22"/>
                <w:szCs w:val="22"/>
              </w:rPr>
              <w:t>, fotodokumentácia</w:t>
            </w:r>
          </w:p>
          <w:p w14:paraId="3E1474A7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č.4 Doklady o kvalite výrobkov a materiálov použitých na stavbe (certifikáty, vyhlásenia zhody...)</w:t>
            </w:r>
          </w:p>
          <w:p w14:paraId="31CC0628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č.5 Zápis rozostavanej stavby do katastra nehnuteľností (kópia katastrálnej mapy)</w:t>
            </w:r>
          </w:p>
          <w:p w14:paraId="7B14FE0D" w14:textId="3ECBA89F" w:rsidR="009840B3" w:rsidRDefault="00B260F7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Príloha č.6 Znalecký </w:t>
            </w:r>
            <w:r w:rsidRPr="00E7754D">
              <w:rPr>
                <w:rFonts w:ascii="Arial" w:hAnsi="Arial" w:cs="Arial"/>
                <w:sz w:val="22"/>
                <w:szCs w:val="22"/>
              </w:rPr>
              <w:t>posudok</w:t>
            </w:r>
            <w:r w:rsidR="00E7754D" w:rsidRPr="00E7754D">
              <w:rPr>
                <w:rFonts w:ascii="Arial" w:hAnsi="Arial" w:cs="Arial"/>
                <w:sz w:val="22"/>
                <w:szCs w:val="22"/>
              </w:rPr>
              <w:t xml:space="preserve"> (individuálne na zváženie)</w:t>
            </w:r>
          </w:p>
          <w:p w14:paraId="6F632A89" w14:textId="77777777" w:rsidR="009840B3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Príloha č.7 Geometrický plán osadenia hlavnej stavby</w:t>
            </w:r>
          </w:p>
          <w:p w14:paraId="4A63C6AD" w14:textId="77777777" w:rsidR="00B260F7" w:rsidRDefault="00B260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9ACE4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3FAA31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4E5695" w14:textId="77777777" w:rsidR="009840B3" w:rsidRDefault="009840B3" w:rsidP="00984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755C6DB0" w14:textId="77777777" w:rsidR="009840B3" w:rsidRDefault="009840B3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8F7CA" w14:textId="77777777" w:rsidR="00715E40" w:rsidRPr="009902C9" w:rsidRDefault="00715E40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C67" w14:paraId="3D4F93CE" w14:textId="77777777" w:rsidTr="00442C67">
        <w:trPr>
          <w:gridAfter w:val="1"/>
          <w:wAfter w:w="10" w:type="dxa"/>
          <w:trHeight w:val="1023"/>
        </w:trPr>
        <w:tc>
          <w:tcPr>
            <w:tcW w:w="56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E9B2C0E" w14:textId="72C64235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Dátum ukončenia protokolárneho konania splnenia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realizačného </w:t>
            </w:r>
            <w:r>
              <w:rPr>
                <w:rFonts w:ascii="Arial" w:hAnsi="Arial" w:cs="Arial"/>
                <w:b/>
                <w:sz w:val="16"/>
                <w:szCs w:val="16"/>
              </w:rPr>
              <w:t>míľnika</w:t>
            </w:r>
            <w:r w:rsidR="000A45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73085">
              <w:rPr>
                <w:rFonts w:ascii="Arial" w:hAnsi="Arial" w:cs="Arial"/>
                <w:b/>
                <w:sz w:val="16"/>
                <w:szCs w:val="16"/>
              </w:rPr>
              <w:t xml:space="preserve">stavby </w:t>
            </w:r>
            <w:r w:rsidR="00554267">
              <w:rPr>
                <w:rFonts w:ascii="Arial" w:hAnsi="Arial" w:cs="Arial"/>
                <w:b/>
                <w:sz w:val="16"/>
                <w:szCs w:val="16"/>
              </w:rPr>
              <w:t xml:space="preserve">č. </w:t>
            </w:r>
            <w:r w:rsidR="00A50A94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1F5DF6A" w14:textId="77777777" w:rsidR="00442C67" w:rsidRDefault="00442C67" w:rsidP="000414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8C68B" w14:textId="593EB75F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Splnenie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A7308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realizačného </w:t>
            </w:r>
            <w:r w:rsidRPr="00442C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míľnika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 termíne do 26</w:t>
            </w:r>
            <w:r w:rsidR="0055426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mesiacov odo dňa nadobudnutia zmluvy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0A357E98" w14:textId="77777777" w:rsidR="00442C67" w:rsidRDefault="00442C67" w:rsidP="00442C6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1463442" w14:textId="77777777" w:rsidR="00442C67" w:rsidRPr="00442C67" w:rsidRDefault="00442C67" w:rsidP="00442C67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</w:t>
            </w:r>
            <w:r w:rsidRPr="00442C67">
              <w:rPr>
                <w:rFonts w:ascii="Arial" w:hAnsi="Arial" w:cs="Arial"/>
                <w:b/>
                <w:color w:val="000000"/>
                <w:sz w:val="28"/>
                <w:szCs w:val="28"/>
              </w:rPr>
              <w:t>Splnené / Nesplnené</w:t>
            </w:r>
          </w:p>
        </w:tc>
      </w:tr>
      <w:tr w:rsidR="001521F7" w:rsidRPr="00206FE5" w14:paraId="45455FFE" w14:textId="77777777" w:rsidTr="00AD6FB8">
        <w:trPr>
          <w:gridAfter w:val="1"/>
          <w:wAfter w:w="10" w:type="dxa"/>
          <w:trHeight w:val="177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18C8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8D6C" w14:textId="77777777" w:rsidR="001521F7" w:rsidRPr="00CF0A90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Meno a priezvisko: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16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Funkcia: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2F5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Podpis:</w:t>
            </w:r>
          </w:p>
        </w:tc>
      </w:tr>
      <w:tr w:rsidR="001521F7" w:rsidRPr="00206FE5" w14:paraId="0BCE102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5FC7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Zástupcovia Zhotoviteľa:</w:t>
            </w:r>
          </w:p>
          <w:p w14:paraId="04E71A3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E6011B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114" w14:textId="77777777" w:rsidR="001521F7" w:rsidRPr="00AB34B1" w:rsidRDefault="001521F7" w:rsidP="0004148D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4EB1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DBF83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A8BB96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314FC4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:rsidRPr="00206FE5" w14:paraId="233ACF19" w14:textId="77777777" w:rsidTr="00AD6FB8">
        <w:trPr>
          <w:gridAfter w:val="1"/>
          <w:wAfter w:w="10" w:type="dxa"/>
          <w:trHeight w:val="1268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EB568" w14:textId="77777777" w:rsidR="00AD6FB8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Zástupcovia </w:t>
            </w:r>
            <w:r w:rsidR="001521F7">
              <w:rPr>
                <w:rFonts w:ascii="Arial" w:hAnsi="Arial" w:cs="Arial"/>
                <w:b/>
                <w:sz w:val="16"/>
                <w:szCs w:val="16"/>
              </w:rPr>
              <w:t>Objednávateľa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15923FAF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26A1DB71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40BD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C5F7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E712AE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C44465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80D6D2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0124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EAD87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3D9CC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76B6F" w14:textId="77777777" w:rsidR="001521F7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8152C5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513A6B" w14:textId="77777777" w:rsidR="001521F7" w:rsidRPr="00206FE5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1F7" w14:paraId="4D79E267" w14:textId="77777777" w:rsidTr="00AD6FB8">
        <w:trPr>
          <w:gridAfter w:val="1"/>
          <w:wAfter w:w="10" w:type="dxa"/>
          <w:trHeight w:val="1304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7BCB6" w14:textId="77777777" w:rsidR="001521F7" w:rsidRDefault="00AD6FB8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Stavebný dozor Objednávateľa:</w:t>
            </w:r>
          </w:p>
          <w:p w14:paraId="697F68A8" w14:textId="77777777" w:rsidR="001521F7" w:rsidRPr="00AD6FB8" w:rsidRDefault="00AD6FB8" w:rsidP="0004148D">
            <w:pPr>
              <w:rPr>
                <w:rFonts w:ascii="Arial" w:hAnsi="Arial" w:cs="Arial"/>
                <w:sz w:val="16"/>
                <w:szCs w:val="16"/>
              </w:rPr>
            </w:pPr>
            <w:r w:rsidRPr="00AD6FB8">
              <w:rPr>
                <w:rFonts w:ascii="Arial" w:hAnsi="Arial" w:cs="Arial"/>
                <w:sz w:val="16"/>
                <w:szCs w:val="16"/>
              </w:rPr>
              <w:t>(Prijímateľa)</w:t>
            </w:r>
          </w:p>
          <w:p w14:paraId="57DEED5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44FE0D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D2F67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46007B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52F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9C60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82EAE4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1F7" w14:paraId="55DE53E8" w14:textId="77777777" w:rsidTr="00AD6FB8">
        <w:trPr>
          <w:gridAfter w:val="1"/>
          <w:wAfter w:w="10" w:type="dxa"/>
          <w:trHeight w:val="1252"/>
        </w:trPr>
        <w:tc>
          <w:tcPr>
            <w:tcW w:w="2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5E63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Zodpovedný projektant:</w:t>
            </w:r>
          </w:p>
          <w:p w14:paraId="1504D50F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6E52C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6B5EB6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1D36AC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C7340E" w14:textId="77777777" w:rsidR="001521F7" w:rsidRDefault="001521F7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F98B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1806" w14:textId="77777777" w:rsidR="001521F7" w:rsidRPr="00384AF1" w:rsidRDefault="001521F7" w:rsidP="0004148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545F72" w14:textId="77777777" w:rsidR="001521F7" w:rsidRDefault="001521F7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DA" w14:paraId="2BF8EB2F" w14:textId="77777777" w:rsidTr="00173990">
        <w:trPr>
          <w:gridAfter w:val="1"/>
          <w:wAfter w:w="10" w:type="dxa"/>
          <w:trHeight w:val="70"/>
        </w:trPr>
        <w:tc>
          <w:tcPr>
            <w:tcW w:w="10289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D45CDA9" w14:textId="77777777" w:rsidR="00F626DA" w:rsidRPr="00F626DA" w:rsidRDefault="00F626DA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26DA">
              <w:rPr>
                <w:rFonts w:ascii="Arial" w:hAnsi="Arial" w:cs="Arial"/>
                <w:b/>
                <w:sz w:val="16"/>
                <w:szCs w:val="16"/>
              </w:rPr>
              <w:t>Rozdeľovník:</w:t>
            </w:r>
          </w:p>
          <w:p w14:paraId="09EFB93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A05CC0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3045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9E12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52020A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509E1" w14:textId="77777777" w:rsidR="00F626DA" w:rsidRDefault="00F626DA" w:rsidP="000414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1F1" w14:paraId="40186400" w14:textId="77777777" w:rsidTr="00173990">
        <w:trPr>
          <w:gridAfter w:val="2"/>
          <w:wAfter w:w="21" w:type="dxa"/>
          <w:trHeight w:val="14436"/>
        </w:trPr>
        <w:tc>
          <w:tcPr>
            <w:tcW w:w="1027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339E0" w14:textId="77777777" w:rsidR="007511F1" w:rsidRPr="00F10D00" w:rsidRDefault="007511F1" w:rsidP="0004148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Vyjadrenie účastníkov:</w:t>
            </w:r>
          </w:p>
          <w:p w14:paraId="04B00B03" w14:textId="77777777" w:rsidR="007511F1" w:rsidRPr="00FD5EBC" w:rsidRDefault="007511F1" w:rsidP="0004148D">
            <w:pPr>
              <w:rPr>
                <w:rFonts w:ascii="Arial" w:hAnsi="Arial" w:cs="Arial"/>
                <w:sz w:val="10"/>
                <w:szCs w:val="10"/>
              </w:rPr>
            </w:pPr>
            <w:r w:rsidRPr="00FD5EBC">
              <w:rPr>
                <w:rFonts w:ascii="Arial" w:hAnsi="Arial" w:cs="Arial"/>
                <w:sz w:val="10"/>
                <w:szCs w:val="10"/>
              </w:rPr>
              <w:t> </w:t>
            </w:r>
          </w:p>
          <w:p w14:paraId="70A33440" w14:textId="77777777" w:rsidR="007511F1" w:rsidRPr="006B085A" w:rsidRDefault="007511F1" w:rsidP="0004148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392A5A" w14:textId="4AB54815" w:rsidR="00E7754D" w:rsidRDefault="00E7754D" w:rsidP="00E7754D">
      <w:pPr>
        <w:jc w:val="both"/>
        <w:rPr>
          <w:sz w:val="18"/>
          <w:szCs w:val="18"/>
        </w:rPr>
      </w:pPr>
    </w:p>
    <w:p w14:paraId="766BBF3B" w14:textId="1EBFDF2F" w:rsidR="00E77F68" w:rsidRDefault="00E77F68" w:rsidP="00514E3B">
      <w:pPr>
        <w:ind w:left="10" w:right="4" w:hanging="10"/>
        <w:jc w:val="both"/>
        <w:rPr>
          <w:ins w:id="0" w:author="Bartoš Peter" w:date="2023-11-22T14:42:00Z"/>
          <w:rFonts w:ascii="Arial" w:hAnsi="Arial" w:cs="Arial"/>
          <w:b/>
          <w:sz w:val="20"/>
          <w:szCs w:val="20"/>
        </w:rPr>
      </w:pPr>
      <w:ins w:id="1" w:author="Bartoš Peter" w:date="2023-11-22T14:42:00Z">
        <w:r w:rsidRPr="00B260F7">
          <w:rPr>
            <w:rFonts w:ascii="Arial" w:hAnsi="Arial" w:cs="Arial"/>
            <w:b/>
            <w:sz w:val="20"/>
            <w:szCs w:val="20"/>
          </w:rPr>
          <w:lastRenderedPageBreak/>
          <w:t>ST</w:t>
        </w:r>
        <w:r>
          <w:rPr>
            <w:rFonts w:ascii="Arial" w:hAnsi="Arial" w:cs="Arial"/>
            <w:b/>
            <w:sz w:val="20"/>
            <w:szCs w:val="20"/>
          </w:rPr>
          <w:t>UP</w:t>
        </w:r>
        <w:r>
          <w:rPr>
            <w:rFonts w:ascii="Arial" w:hAnsi="Arial" w:cs="Arial"/>
            <w:b/>
            <w:sz w:val="20"/>
            <w:szCs w:val="20"/>
          </w:rPr>
          <w:t>E</w:t>
        </w:r>
        <w:r>
          <w:rPr>
            <w:rFonts w:ascii="Arial" w:hAnsi="Arial" w:cs="Arial"/>
            <w:b/>
            <w:sz w:val="20"/>
            <w:szCs w:val="20"/>
          </w:rPr>
          <w:t>Ň ROZOSTAVANOSTI PRE MÍĽNIK Č. 3</w:t>
        </w:r>
      </w:ins>
    </w:p>
    <w:p w14:paraId="16E490F4" w14:textId="77777777" w:rsidR="00E77F68" w:rsidRDefault="00E77F68" w:rsidP="00514E3B">
      <w:pPr>
        <w:ind w:left="10" w:right="4" w:hanging="10"/>
        <w:jc w:val="both"/>
        <w:rPr>
          <w:ins w:id="2" w:author="Bartoš Peter" w:date="2023-11-22T14:41:00Z"/>
          <w:rFonts w:ascii="Arial" w:hAnsi="Arial" w:cs="Arial"/>
          <w:sz w:val="20"/>
          <w:szCs w:val="20"/>
        </w:rPr>
      </w:pPr>
    </w:p>
    <w:p w14:paraId="5F342871" w14:textId="2022E9B0" w:rsidR="00514E3B" w:rsidRPr="00B260F7" w:rsidRDefault="00514E3B" w:rsidP="00514E3B">
      <w:pPr>
        <w:ind w:left="10" w:right="4" w:hanging="10"/>
        <w:jc w:val="both"/>
        <w:rPr>
          <w:ins w:id="3" w:author="Bartoš Peter" w:date="2023-11-22T14:40:00Z"/>
          <w:rFonts w:ascii="Arial" w:hAnsi="Arial" w:cs="Arial"/>
          <w:sz w:val="20"/>
          <w:szCs w:val="20"/>
        </w:rPr>
      </w:pPr>
      <w:ins w:id="4" w:author="Bartoš Peter" w:date="2023-11-22T14:40:00Z">
        <w:r w:rsidRPr="00B260F7">
          <w:rPr>
            <w:rFonts w:ascii="Arial" w:hAnsi="Arial" w:cs="Arial"/>
            <w:sz w:val="20"/>
            <w:szCs w:val="20"/>
          </w:rPr>
          <w:t>základná konštrukcia a fasáda, so základnou technickou infraštruktúrou („Hrubá stavba*</w:t>
        </w:r>
        <w:r>
          <w:rPr>
            <w:rFonts w:ascii="Arial" w:hAnsi="Arial" w:cs="Arial"/>
            <w:sz w:val="20"/>
            <w:szCs w:val="20"/>
          </w:rPr>
          <w:t>*</w:t>
        </w:r>
        <w:r w:rsidRPr="00B260F7">
          <w:rPr>
            <w:rFonts w:ascii="Arial" w:hAnsi="Arial" w:cs="Arial"/>
            <w:sz w:val="20"/>
            <w:szCs w:val="20"/>
          </w:rPr>
          <w:t xml:space="preserve">*“). </w:t>
        </w:r>
      </w:ins>
    </w:p>
    <w:p w14:paraId="6F0053A9" w14:textId="77777777" w:rsidR="00514E3B" w:rsidRPr="00B260F7" w:rsidRDefault="00514E3B" w:rsidP="00514E3B">
      <w:pPr>
        <w:ind w:left="10" w:right="4" w:hanging="10"/>
        <w:jc w:val="both"/>
        <w:rPr>
          <w:ins w:id="5" w:author="Bartoš Peter" w:date="2023-11-22T14:40:00Z"/>
          <w:rFonts w:ascii="Arial" w:hAnsi="Arial" w:cs="Arial"/>
          <w:sz w:val="20"/>
          <w:szCs w:val="20"/>
        </w:rPr>
      </w:pPr>
      <w:ins w:id="6" w:author="Bartoš Peter" w:date="2023-11-22T14:40:00Z">
        <w:r w:rsidRPr="00B260F7">
          <w:rPr>
            <w:rFonts w:ascii="Arial" w:hAnsi="Arial" w:cs="Arial"/>
            <w:sz w:val="20"/>
            <w:szCs w:val="20"/>
          </w:rPr>
          <w:t>*</w:t>
        </w:r>
        <w:r>
          <w:rPr>
            <w:rFonts w:ascii="Arial" w:hAnsi="Arial" w:cs="Arial"/>
            <w:sz w:val="20"/>
            <w:szCs w:val="20"/>
          </w:rPr>
          <w:t>*</w:t>
        </w:r>
        <w:r w:rsidRPr="00B260F7">
          <w:rPr>
            <w:rFonts w:ascii="Arial" w:hAnsi="Arial" w:cs="Arial"/>
            <w:sz w:val="20"/>
            <w:szCs w:val="20"/>
          </w:rPr>
          <w:t>*Hrubá stavba – základy, konštrukcia, potrubné vedenia, izolácie, kanalizácie, vonkajšie klampiarske práce, bez strojného vybavenia, ústredného kúrenia, elektroinštalácií, podláh, dokončovacích úprav a materiálno-technického vybavenia.</w:t>
        </w:r>
      </w:ins>
    </w:p>
    <w:p w14:paraId="7A9667B6" w14:textId="77777777" w:rsidR="00514E3B" w:rsidRDefault="00514E3B" w:rsidP="00514E3B">
      <w:pPr>
        <w:ind w:right="51"/>
        <w:jc w:val="both"/>
        <w:rPr>
          <w:ins w:id="7" w:author="Bartoš Peter" w:date="2023-11-22T14:40:00Z"/>
          <w:rFonts w:ascii="Arial" w:hAnsi="Arial" w:cs="Arial"/>
          <w:b/>
          <w:sz w:val="20"/>
          <w:szCs w:val="20"/>
        </w:rPr>
      </w:pPr>
    </w:p>
    <w:p w14:paraId="7715B1EA" w14:textId="7AC39478" w:rsidR="00514E3B" w:rsidRDefault="00514E3B" w:rsidP="00514E3B">
      <w:pPr>
        <w:ind w:right="51"/>
        <w:jc w:val="both"/>
        <w:rPr>
          <w:ins w:id="8" w:author="Bartoš Peter" w:date="2023-11-22T14:42:00Z"/>
          <w:rFonts w:ascii="Arial" w:hAnsi="Arial" w:cs="Arial"/>
          <w:b/>
          <w:sz w:val="20"/>
          <w:szCs w:val="20"/>
        </w:rPr>
      </w:pPr>
      <w:ins w:id="9" w:author="Bartoš Peter" w:date="2023-11-22T14:40:00Z">
        <w:r w:rsidRPr="00B260F7">
          <w:rPr>
            <w:rFonts w:ascii="Arial" w:hAnsi="Arial" w:cs="Arial"/>
            <w:b/>
            <w:sz w:val="20"/>
            <w:szCs w:val="20"/>
          </w:rPr>
          <w:t>DEFINOVANIE ST</w:t>
        </w:r>
      </w:ins>
      <w:ins w:id="10" w:author="Bartoš Peter" w:date="2023-11-22T14:41:00Z">
        <w:r w:rsidR="00E77F68">
          <w:rPr>
            <w:rFonts w:ascii="Arial" w:hAnsi="Arial" w:cs="Arial"/>
            <w:b/>
            <w:sz w:val="20"/>
            <w:szCs w:val="20"/>
          </w:rPr>
          <w:t>UPŇA ROZOSTAVANOSTI PRE MÍĽNIK Č. 3</w:t>
        </w:r>
      </w:ins>
    </w:p>
    <w:p w14:paraId="15D01AC6" w14:textId="77777777" w:rsidR="00E77F68" w:rsidRPr="00B260F7" w:rsidRDefault="00E77F68" w:rsidP="00514E3B">
      <w:pPr>
        <w:ind w:right="51"/>
        <w:jc w:val="both"/>
        <w:rPr>
          <w:ins w:id="11" w:author="Bartoš Peter" w:date="2023-11-22T14:40:00Z"/>
          <w:rFonts w:ascii="Arial" w:hAnsi="Arial" w:cs="Arial"/>
          <w:sz w:val="20"/>
          <w:szCs w:val="20"/>
        </w:rPr>
      </w:pPr>
    </w:p>
    <w:p w14:paraId="16576781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12" w:author="Bartoš Peter" w:date="2023-11-22T14:40:00Z"/>
          <w:rFonts w:ascii="Arial" w:hAnsi="Arial" w:cs="Arial"/>
          <w:sz w:val="20"/>
          <w:szCs w:val="20"/>
        </w:rPr>
      </w:pPr>
      <w:ins w:id="13" w:author="Bartoš Peter" w:date="2023-11-22T14:40:00Z">
        <w:r w:rsidRPr="00B260F7">
          <w:rPr>
            <w:rFonts w:ascii="Arial" w:hAnsi="Arial" w:cs="Arial"/>
            <w:sz w:val="20"/>
            <w:szCs w:val="20"/>
          </w:rPr>
          <w:t>Hrubé terénne úpravy a príprava územia súvisiace s dotknutými objektami</w:t>
        </w:r>
      </w:ins>
    </w:p>
    <w:p w14:paraId="322A7F54" w14:textId="77777777" w:rsidR="00514E3B" w:rsidRPr="00B260F7" w:rsidRDefault="00514E3B" w:rsidP="00514E3B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ins w:id="14" w:author="Bartoš Peter" w:date="2023-11-22T14:40:00Z"/>
          <w:rFonts w:ascii="Arial" w:hAnsi="Arial" w:cs="Arial"/>
          <w:sz w:val="20"/>
          <w:szCs w:val="20"/>
        </w:rPr>
      </w:pPr>
      <w:ins w:id="15" w:author="Bartoš Peter" w:date="2023-11-22T14:40:00Z">
        <w:r w:rsidRPr="00B260F7">
          <w:rPr>
            <w:rFonts w:ascii="Arial" w:hAnsi="Arial" w:cs="Arial"/>
            <w:sz w:val="20"/>
            <w:szCs w:val="20"/>
          </w:rPr>
          <w:t>Prieskumy (archeologické, geologické)</w:t>
        </w:r>
      </w:ins>
    </w:p>
    <w:p w14:paraId="23638D96" w14:textId="77777777" w:rsidR="00514E3B" w:rsidRPr="00B260F7" w:rsidRDefault="00514E3B" w:rsidP="00514E3B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ins w:id="16" w:author="Bartoš Peter" w:date="2023-11-22T14:40:00Z"/>
          <w:rFonts w:ascii="Arial" w:hAnsi="Arial" w:cs="Arial"/>
          <w:sz w:val="20"/>
          <w:szCs w:val="20"/>
        </w:rPr>
      </w:pPr>
      <w:ins w:id="17" w:author="Bartoš Peter" w:date="2023-11-22T14:40:00Z">
        <w:r w:rsidRPr="00B260F7">
          <w:rPr>
            <w:rFonts w:ascii="Arial" w:hAnsi="Arial" w:cs="Arial"/>
            <w:sz w:val="20"/>
            <w:szCs w:val="20"/>
          </w:rPr>
          <w:t>Výruby zelene</w:t>
        </w:r>
      </w:ins>
    </w:p>
    <w:p w14:paraId="3D3B85B0" w14:textId="77777777" w:rsidR="00514E3B" w:rsidRPr="00B260F7" w:rsidRDefault="00514E3B" w:rsidP="00514E3B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ins w:id="18" w:author="Bartoš Peter" w:date="2023-11-22T14:40:00Z"/>
          <w:rFonts w:ascii="Arial" w:hAnsi="Arial" w:cs="Arial"/>
          <w:sz w:val="20"/>
          <w:szCs w:val="20"/>
        </w:rPr>
      </w:pPr>
      <w:ins w:id="19" w:author="Bartoš Peter" w:date="2023-11-22T14:40:00Z">
        <w:r w:rsidRPr="00B260F7">
          <w:rPr>
            <w:rFonts w:ascii="Arial" w:hAnsi="Arial" w:cs="Arial"/>
            <w:sz w:val="20"/>
            <w:szCs w:val="20"/>
          </w:rPr>
          <w:t>Demolácie existujúcich objektov</w:t>
        </w:r>
      </w:ins>
    </w:p>
    <w:p w14:paraId="2F8494BE" w14:textId="77777777" w:rsidR="00514E3B" w:rsidRPr="00B260F7" w:rsidRDefault="00514E3B" w:rsidP="00514E3B">
      <w:pPr>
        <w:pStyle w:val="Odsekzoznamu"/>
        <w:numPr>
          <w:ilvl w:val="0"/>
          <w:numId w:val="5"/>
        </w:numPr>
        <w:spacing w:after="0" w:line="240" w:lineRule="auto"/>
        <w:ind w:right="4"/>
        <w:jc w:val="both"/>
        <w:rPr>
          <w:ins w:id="20" w:author="Bartoš Peter" w:date="2023-11-22T14:40:00Z"/>
          <w:rFonts w:ascii="Arial" w:hAnsi="Arial" w:cs="Arial"/>
          <w:sz w:val="20"/>
          <w:szCs w:val="20"/>
        </w:rPr>
      </w:pPr>
      <w:ins w:id="21" w:author="Bartoš Peter" w:date="2023-11-22T14:40:00Z">
        <w:r w:rsidRPr="00B260F7">
          <w:rPr>
            <w:rFonts w:ascii="Arial" w:hAnsi="Arial" w:cs="Arial"/>
            <w:sz w:val="20"/>
            <w:szCs w:val="20"/>
          </w:rPr>
          <w:t>Preložky inžinierskych sietí v zmysle PD a odsúhlaseného harmonogramu</w:t>
        </w:r>
      </w:ins>
    </w:p>
    <w:p w14:paraId="0C4B14C5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22" w:author="Bartoš Peter" w:date="2023-11-22T14:40:00Z"/>
          <w:rFonts w:ascii="Arial" w:hAnsi="Arial" w:cs="Arial"/>
          <w:sz w:val="20"/>
          <w:szCs w:val="20"/>
        </w:rPr>
      </w:pPr>
      <w:ins w:id="23" w:author="Bartoš Peter" w:date="2023-11-22T14:40:00Z">
        <w:r w:rsidRPr="00B260F7">
          <w:rPr>
            <w:rFonts w:ascii="Arial" w:hAnsi="Arial" w:cs="Arial"/>
            <w:sz w:val="20"/>
            <w:szCs w:val="20"/>
          </w:rPr>
          <w:t>Výkop stavebnej jamy vrátane zabezpečenia stavebnej jamy</w:t>
        </w:r>
      </w:ins>
    </w:p>
    <w:p w14:paraId="37687194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24" w:author="Bartoš Peter" w:date="2023-11-22T14:40:00Z"/>
          <w:rFonts w:ascii="Arial" w:hAnsi="Arial" w:cs="Arial"/>
          <w:sz w:val="20"/>
          <w:szCs w:val="20"/>
        </w:rPr>
      </w:pPr>
      <w:ins w:id="25" w:author="Bartoš Peter" w:date="2023-11-22T14:40:00Z">
        <w:r w:rsidRPr="00B260F7">
          <w:rPr>
            <w:rFonts w:ascii="Arial" w:hAnsi="Arial" w:cs="Arial"/>
            <w:sz w:val="20"/>
            <w:szCs w:val="20"/>
          </w:rPr>
          <w:t>Základové konštrukcie – hĺbkové, plošné, kombinované</w:t>
        </w:r>
      </w:ins>
    </w:p>
    <w:p w14:paraId="3CDA1475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26" w:author="Bartoš Peter" w:date="2023-11-22T14:40:00Z"/>
          <w:rFonts w:ascii="Arial" w:hAnsi="Arial" w:cs="Arial"/>
          <w:sz w:val="20"/>
          <w:szCs w:val="20"/>
        </w:rPr>
      </w:pPr>
      <w:ins w:id="27" w:author="Bartoš Peter" w:date="2023-11-22T14:40:00Z">
        <w:r w:rsidRPr="00B260F7">
          <w:rPr>
            <w:rFonts w:ascii="Arial" w:hAnsi="Arial" w:cs="Arial"/>
            <w:sz w:val="20"/>
            <w:szCs w:val="20"/>
          </w:rPr>
          <w:t>Uzemňovacia sústava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260F7">
          <w:rPr>
            <w:rFonts w:ascii="Arial" w:hAnsi="Arial" w:cs="Arial"/>
            <w:sz w:val="20"/>
            <w:szCs w:val="20"/>
          </w:rPr>
          <w:t>pod zemou, na obvodovom a strešnom plášti objektu, areálový oddialený bleskozvod</w:t>
        </w:r>
      </w:ins>
    </w:p>
    <w:p w14:paraId="154F903E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28" w:author="Bartoš Peter" w:date="2023-11-22T14:40:00Z"/>
          <w:rFonts w:ascii="Arial" w:hAnsi="Arial" w:cs="Arial"/>
          <w:sz w:val="20"/>
          <w:szCs w:val="20"/>
        </w:rPr>
      </w:pPr>
      <w:ins w:id="29" w:author="Bartoš Peter" w:date="2023-11-22T14:40:00Z">
        <w:r w:rsidRPr="00B260F7">
          <w:rPr>
            <w:rFonts w:ascii="Arial" w:hAnsi="Arial" w:cs="Arial"/>
            <w:sz w:val="20"/>
            <w:szCs w:val="20"/>
          </w:rPr>
          <w:t>Nosný konštrukčný skelet budovy a nosné steny, skelet budovy, zvislé a vodorovné nosné konštrukcie, komunikačné jadr</w:t>
        </w:r>
        <w:r>
          <w:rPr>
            <w:rFonts w:ascii="Arial" w:hAnsi="Arial" w:cs="Arial"/>
            <w:sz w:val="20"/>
            <w:szCs w:val="20"/>
          </w:rPr>
          <w:t>á (schodiská, výťahové šachty)</w:t>
        </w:r>
      </w:ins>
    </w:p>
    <w:p w14:paraId="285D55CB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30" w:author="Bartoš Peter" w:date="2023-11-22T14:40:00Z"/>
          <w:rFonts w:ascii="Arial" w:hAnsi="Arial" w:cs="Arial"/>
          <w:sz w:val="20"/>
          <w:szCs w:val="20"/>
        </w:rPr>
      </w:pPr>
      <w:ins w:id="31" w:author="Bartoš Peter" w:date="2023-11-22T14:40:00Z">
        <w:r w:rsidRPr="00B260F7">
          <w:rPr>
            <w:rFonts w:ascii="Arial" w:hAnsi="Arial" w:cs="Arial"/>
            <w:sz w:val="20"/>
            <w:szCs w:val="20"/>
          </w:rPr>
          <w:t>Hydroizolačný systém objektu proti vode a zemnej vlhkosti plniaci aj funkciu proti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260F7">
          <w:rPr>
            <w:rFonts w:ascii="Arial" w:hAnsi="Arial" w:cs="Arial"/>
            <w:sz w:val="20"/>
            <w:szCs w:val="20"/>
          </w:rPr>
          <w:t>radónovej izolácie (vzduchotesná realizácia vhodného typu izolácie proti vode a zemnej vlhkosti s použitím systémových doplnkov, utesnením dilatačných škár a prestupov inžinierskych sietí)</w:t>
        </w:r>
      </w:ins>
    </w:p>
    <w:p w14:paraId="1FB11A39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32" w:author="Bartoš Peter" w:date="2023-11-22T14:40:00Z"/>
          <w:rFonts w:ascii="Arial" w:hAnsi="Arial" w:cs="Arial"/>
          <w:sz w:val="20"/>
          <w:szCs w:val="20"/>
        </w:rPr>
      </w:pPr>
      <w:ins w:id="33" w:author="Bartoš Peter" w:date="2023-11-22T14:40:00Z">
        <w:r w:rsidRPr="00B260F7">
          <w:rPr>
            <w:rFonts w:ascii="Arial" w:hAnsi="Arial" w:cs="Arial"/>
            <w:sz w:val="20"/>
            <w:szCs w:val="20"/>
          </w:rPr>
          <w:t>Fasáda – výplne vonkajších otvorov konštrukcií, okná, exteriérové dvere</w:t>
        </w:r>
        <w:r>
          <w:rPr>
            <w:rFonts w:ascii="Arial" w:hAnsi="Arial" w:cs="Arial"/>
            <w:sz w:val="20"/>
            <w:szCs w:val="20"/>
          </w:rPr>
          <w:t>,</w:t>
        </w:r>
        <w:r w:rsidRPr="00B260F7">
          <w:rPr>
            <w:rFonts w:ascii="Arial" w:hAnsi="Arial" w:cs="Arial"/>
            <w:sz w:val="20"/>
            <w:szCs w:val="20"/>
          </w:rPr>
          <w:t xml:space="preserve"> prípadne hliníková </w:t>
        </w:r>
        <w:r>
          <w:rPr>
            <w:rFonts w:ascii="Arial" w:hAnsi="Arial" w:cs="Arial"/>
            <w:sz w:val="20"/>
            <w:szCs w:val="20"/>
          </w:rPr>
          <w:t>presklená</w:t>
        </w:r>
        <w:r w:rsidRPr="00B260F7">
          <w:rPr>
            <w:rFonts w:ascii="Arial" w:hAnsi="Arial" w:cs="Arial"/>
            <w:sz w:val="20"/>
            <w:szCs w:val="20"/>
          </w:rPr>
          <w:t xml:space="preserve"> fasáda (v prípade integrovaného tienenia so zabudovaným tienením, v prípade exteriérového tienenia bez nutnosti inštalácie tienenia) v prípade </w:t>
        </w:r>
        <w:r>
          <w:rPr>
            <w:rFonts w:ascii="Arial" w:hAnsi="Arial" w:cs="Arial"/>
            <w:sz w:val="20"/>
            <w:szCs w:val="20"/>
          </w:rPr>
          <w:t>potreby vynechané</w:t>
        </w:r>
        <w:r w:rsidRPr="00B260F7">
          <w:rPr>
            <w:rFonts w:ascii="Arial" w:hAnsi="Arial" w:cs="Arial"/>
            <w:sz w:val="20"/>
            <w:szCs w:val="20"/>
          </w:rPr>
          <w:t xml:space="preserve"> montážn</w:t>
        </w:r>
        <w:r>
          <w:rPr>
            <w:rFonts w:ascii="Arial" w:hAnsi="Arial" w:cs="Arial"/>
            <w:sz w:val="20"/>
            <w:szCs w:val="20"/>
          </w:rPr>
          <w:t>e</w:t>
        </w:r>
        <w:r w:rsidRPr="00B260F7">
          <w:rPr>
            <w:rFonts w:ascii="Arial" w:hAnsi="Arial" w:cs="Arial"/>
            <w:sz w:val="20"/>
            <w:szCs w:val="20"/>
          </w:rPr>
          <w:t xml:space="preserve"> otvor</w:t>
        </w:r>
        <w:r>
          <w:rPr>
            <w:rFonts w:ascii="Arial" w:hAnsi="Arial" w:cs="Arial"/>
            <w:sz w:val="20"/>
            <w:szCs w:val="20"/>
          </w:rPr>
          <w:t>y</w:t>
        </w:r>
        <w:r w:rsidRPr="00B260F7">
          <w:rPr>
            <w:rFonts w:ascii="Arial" w:hAnsi="Arial" w:cs="Arial"/>
            <w:sz w:val="20"/>
            <w:szCs w:val="20"/>
          </w:rPr>
          <w:t xml:space="preserve"> pre inštaláciu nadrozmern</w:t>
        </w:r>
        <w:r>
          <w:rPr>
            <w:rFonts w:ascii="Arial" w:hAnsi="Arial" w:cs="Arial"/>
            <w:sz w:val="20"/>
            <w:szCs w:val="20"/>
          </w:rPr>
          <w:t>ých</w:t>
        </w:r>
        <w:r w:rsidRPr="00B260F7">
          <w:rPr>
            <w:rFonts w:ascii="Arial" w:hAnsi="Arial" w:cs="Arial"/>
            <w:sz w:val="20"/>
            <w:szCs w:val="20"/>
          </w:rPr>
          <w:t xml:space="preserve"> technológi</w:t>
        </w:r>
        <w:r>
          <w:rPr>
            <w:rFonts w:ascii="Arial" w:hAnsi="Arial" w:cs="Arial"/>
            <w:sz w:val="20"/>
            <w:szCs w:val="20"/>
          </w:rPr>
          <w:t>í pričom plocha uzavretej fasády nesmie byť menšia ako 85% celkovej plochy fasády*</w:t>
        </w:r>
        <w:r w:rsidRPr="00B260F7">
          <w:rPr>
            <w:rFonts w:ascii="Arial" w:hAnsi="Arial" w:cs="Arial"/>
            <w:sz w:val="20"/>
            <w:szCs w:val="20"/>
          </w:rPr>
          <w:t>, bez kontaktného zatepľovacieho systému, bez odvetranej fasády.</w:t>
        </w:r>
      </w:ins>
    </w:p>
    <w:p w14:paraId="6847CF80" w14:textId="77777777" w:rsidR="00514E3B" w:rsidRPr="00B260F7" w:rsidRDefault="00514E3B" w:rsidP="00514E3B">
      <w:pPr>
        <w:spacing w:after="15" w:line="263" w:lineRule="auto"/>
        <w:ind w:left="705" w:right="4"/>
        <w:jc w:val="both"/>
        <w:rPr>
          <w:ins w:id="34" w:author="Bartoš Peter" w:date="2023-11-22T14:40:00Z"/>
          <w:rFonts w:ascii="Arial" w:hAnsi="Arial" w:cs="Arial"/>
          <w:sz w:val="20"/>
          <w:szCs w:val="20"/>
        </w:rPr>
      </w:pPr>
      <w:ins w:id="35" w:author="Bartoš Peter" w:date="2023-11-22T14:40:00Z">
        <w:r w:rsidRPr="00B260F7">
          <w:rPr>
            <w:rFonts w:ascii="Arial" w:hAnsi="Arial" w:cs="Arial"/>
            <w:sz w:val="20"/>
            <w:szCs w:val="20"/>
          </w:rPr>
          <w:t>Strecha – strešný plášť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260F7">
          <w:rPr>
            <w:rFonts w:ascii="Arial" w:hAnsi="Arial" w:cs="Arial"/>
            <w:sz w:val="20"/>
            <w:szCs w:val="20"/>
          </w:rPr>
          <w:t>podľa jednotlivých projektovaných skladieb, pri zelených strechách bez vegetačných vrstiev, vrátane súvisiacich:</w:t>
        </w:r>
      </w:ins>
    </w:p>
    <w:p w14:paraId="25F056B1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36" w:author="Bartoš Peter" w:date="2023-11-22T14:40:00Z"/>
          <w:rFonts w:ascii="Arial" w:hAnsi="Arial" w:cs="Arial"/>
          <w:sz w:val="20"/>
          <w:szCs w:val="20"/>
        </w:rPr>
      </w:pPr>
      <w:ins w:id="37" w:author="Bartoš Peter" w:date="2023-11-22T14:40:00Z">
        <w:r w:rsidRPr="00B260F7">
          <w:rPr>
            <w:rFonts w:ascii="Arial" w:hAnsi="Arial" w:cs="Arial"/>
            <w:sz w:val="20"/>
            <w:szCs w:val="20"/>
          </w:rPr>
          <w:t>klampiarskych výrobkov</w:t>
        </w:r>
        <w:r>
          <w:rPr>
            <w:rFonts w:ascii="Arial" w:hAnsi="Arial" w:cs="Arial"/>
            <w:sz w:val="20"/>
            <w:szCs w:val="20"/>
          </w:rPr>
          <w:t xml:space="preserve"> bez finálneho dokončenia </w:t>
        </w:r>
        <w:proofErr w:type="spellStart"/>
        <w:r>
          <w:rPr>
            <w:rFonts w:ascii="Arial" w:hAnsi="Arial" w:cs="Arial"/>
            <w:sz w:val="20"/>
            <w:szCs w:val="20"/>
          </w:rPr>
          <w:t>atík</w:t>
        </w:r>
        <w:proofErr w:type="spellEnd"/>
        <w:r>
          <w:rPr>
            <w:rFonts w:ascii="Arial" w:hAnsi="Arial" w:cs="Arial"/>
            <w:sz w:val="20"/>
            <w:szCs w:val="20"/>
          </w:rPr>
          <w:t>**</w:t>
        </w:r>
      </w:ins>
    </w:p>
    <w:p w14:paraId="103A7B14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38" w:author="Bartoš Peter" w:date="2023-11-22T14:40:00Z"/>
          <w:rFonts w:ascii="Arial" w:hAnsi="Arial" w:cs="Arial"/>
          <w:sz w:val="20"/>
          <w:szCs w:val="20"/>
        </w:rPr>
      </w:pPr>
      <w:ins w:id="39" w:author="Bartoš Peter" w:date="2023-11-22T14:40:00Z">
        <w:r w:rsidRPr="00B260F7">
          <w:rPr>
            <w:rFonts w:ascii="Arial" w:hAnsi="Arial" w:cs="Arial"/>
            <w:sz w:val="20"/>
            <w:szCs w:val="20"/>
          </w:rPr>
          <w:t>systémových doplnkov a prestupov</w:t>
        </w:r>
      </w:ins>
    </w:p>
    <w:p w14:paraId="2E905947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40" w:author="Bartoš Peter" w:date="2023-11-22T14:40:00Z"/>
          <w:rFonts w:ascii="Arial" w:hAnsi="Arial" w:cs="Arial"/>
          <w:sz w:val="20"/>
          <w:szCs w:val="20"/>
        </w:rPr>
      </w:pPr>
      <w:ins w:id="41" w:author="Bartoš Peter" w:date="2023-11-22T14:40:00Z">
        <w:r w:rsidRPr="00B260F7">
          <w:rPr>
            <w:rFonts w:ascii="Arial" w:hAnsi="Arial" w:cs="Arial"/>
            <w:sz w:val="20"/>
            <w:szCs w:val="20"/>
          </w:rPr>
          <w:t>bezpečnostných prvkov (zábradlia, bezpečnostné kotviace body)</w:t>
        </w:r>
      </w:ins>
    </w:p>
    <w:p w14:paraId="72BDB64E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42" w:author="Bartoš Peter" w:date="2023-11-22T14:40:00Z"/>
          <w:rFonts w:ascii="Arial" w:hAnsi="Arial" w:cs="Arial"/>
          <w:sz w:val="20"/>
          <w:szCs w:val="20"/>
        </w:rPr>
      </w:pPr>
      <w:ins w:id="43" w:author="Bartoš Peter" w:date="2023-11-22T14:40:00Z">
        <w:r w:rsidRPr="00B260F7">
          <w:rPr>
            <w:rFonts w:ascii="Arial" w:eastAsia="Arial" w:hAnsi="Arial" w:cs="Arial"/>
            <w:sz w:val="20"/>
            <w:szCs w:val="20"/>
          </w:rPr>
          <w:t xml:space="preserve">vrátane vykonania </w:t>
        </w:r>
        <w:r>
          <w:rPr>
            <w:rFonts w:ascii="Arial" w:eastAsia="Arial" w:hAnsi="Arial" w:cs="Arial"/>
            <w:sz w:val="20"/>
            <w:szCs w:val="20"/>
          </w:rPr>
          <w:t>kontrolných skúšok a prehliadok</w:t>
        </w:r>
      </w:ins>
    </w:p>
    <w:p w14:paraId="7307D368" w14:textId="77777777" w:rsidR="00514E3B" w:rsidRPr="00B260F7" w:rsidRDefault="00514E3B" w:rsidP="00514E3B">
      <w:pPr>
        <w:pStyle w:val="Odsekzoznamu"/>
        <w:numPr>
          <w:ilvl w:val="3"/>
          <w:numId w:val="3"/>
        </w:numPr>
        <w:ind w:left="709" w:hanging="425"/>
        <w:jc w:val="both"/>
        <w:rPr>
          <w:ins w:id="44" w:author="Bartoš Peter" w:date="2023-11-22T14:40:00Z"/>
          <w:rFonts w:ascii="Arial" w:eastAsia="Arial" w:hAnsi="Arial" w:cs="Arial"/>
          <w:sz w:val="20"/>
          <w:szCs w:val="20"/>
        </w:rPr>
      </w:pPr>
      <w:ins w:id="45" w:author="Bartoš Peter" w:date="2023-11-22T14:40:00Z">
        <w:r w:rsidRPr="00B260F7">
          <w:rPr>
            <w:rFonts w:ascii="Arial" w:hAnsi="Arial" w:cs="Arial"/>
            <w:sz w:val="20"/>
            <w:szCs w:val="20"/>
          </w:rPr>
          <w:t>Hlavné vertikálne potrubné vedenia</w:t>
        </w:r>
        <w:r>
          <w:rPr>
            <w:rFonts w:ascii="Arial" w:hAnsi="Arial" w:cs="Arial"/>
            <w:sz w:val="20"/>
            <w:szCs w:val="20"/>
          </w:rPr>
          <w:t xml:space="preserve"> medzi strechou a strojovňou</w:t>
        </w:r>
        <w:r w:rsidRPr="00B260F7">
          <w:rPr>
            <w:rFonts w:ascii="Arial" w:hAnsi="Arial" w:cs="Arial"/>
            <w:sz w:val="20"/>
            <w:szCs w:val="20"/>
          </w:rPr>
          <w:t xml:space="preserve"> (UK, CHL, ZTI, </w:t>
        </w:r>
        <w:r w:rsidRPr="009B0EA4">
          <w:rPr>
            <w:rFonts w:ascii="Arial" w:hAnsi="Arial" w:cs="Arial"/>
            <w:sz w:val="20"/>
            <w:szCs w:val="20"/>
          </w:rPr>
          <w:t>ELI</w:t>
        </w:r>
        <w:r>
          <w:rPr>
            <w:rFonts w:ascii="Arial" w:hAnsi="Arial" w:cs="Arial"/>
            <w:sz w:val="20"/>
            <w:szCs w:val="20"/>
          </w:rPr>
          <w:t xml:space="preserve"> – žľaby hlavných vertikálnych trás v stúpačkách</w:t>
        </w:r>
        <w:r w:rsidRPr="00B260F7">
          <w:rPr>
            <w:rFonts w:ascii="Arial" w:hAnsi="Arial" w:cs="Arial"/>
            <w:sz w:val="20"/>
            <w:szCs w:val="20"/>
          </w:rPr>
          <w:t xml:space="preserve">) vedené od zdroja v hlavných jadrách/šachtách v súlade </w:t>
        </w:r>
        <w:r>
          <w:rPr>
            <w:rFonts w:ascii="Arial" w:hAnsi="Arial" w:cs="Arial"/>
            <w:sz w:val="20"/>
            <w:szCs w:val="20"/>
          </w:rPr>
          <w:t>s projektovou dokumentáciou.</w:t>
        </w:r>
      </w:ins>
    </w:p>
    <w:p w14:paraId="0E462D67" w14:textId="77777777" w:rsidR="00514E3B" w:rsidRPr="00B260F7" w:rsidRDefault="00514E3B" w:rsidP="00514E3B">
      <w:pPr>
        <w:pStyle w:val="Odsekzoznamu"/>
        <w:numPr>
          <w:ilvl w:val="0"/>
          <w:numId w:val="3"/>
        </w:numPr>
        <w:ind w:left="709" w:hanging="425"/>
        <w:jc w:val="both"/>
        <w:rPr>
          <w:ins w:id="46" w:author="Bartoš Peter" w:date="2023-11-22T14:40:00Z"/>
          <w:rFonts w:ascii="Arial" w:eastAsia="Arial" w:hAnsi="Arial" w:cs="Arial"/>
          <w:sz w:val="20"/>
          <w:szCs w:val="20"/>
        </w:rPr>
      </w:pPr>
      <w:ins w:id="47" w:author="Bartoš Peter" w:date="2023-11-22T14:40:00Z">
        <w:r w:rsidRPr="00B260F7">
          <w:rPr>
            <w:rFonts w:ascii="Arial" w:hAnsi="Arial" w:cs="Arial"/>
            <w:sz w:val="20"/>
            <w:szCs w:val="20"/>
          </w:rPr>
          <w:t>Komunikačné jadrá, schodiská, výťahové šachty</w:t>
        </w:r>
      </w:ins>
    </w:p>
    <w:p w14:paraId="35487C32" w14:textId="77777777" w:rsidR="00514E3B" w:rsidRPr="00B260F7" w:rsidRDefault="00514E3B" w:rsidP="00514E3B">
      <w:pPr>
        <w:pStyle w:val="Odsekzoznamu"/>
        <w:ind w:left="709"/>
        <w:jc w:val="both"/>
        <w:rPr>
          <w:ins w:id="48" w:author="Bartoš Peter" w:date="2023-11-22T14:40:00Z"/>
          <w:rFonts w:ascii="Arial" w:eastAsia="Arial" w:hAnsi="Arial" w:cs="Arial"/>
          <w:sz w:val="20"/>
          <w:szCs w:val="20"/>
        </w:rPr>
      </w:pPr>
      <w:ins w:id="49" w:author="Bartoš Peter" w:date="2023-11-22T14:40:00Z">
        <w:r w:rsidRPr="00B260F7">
          <w:rPr>
            <w:rFonts w:ascii="Arial" w:hAnsi="Arial" w:cs="Arial"/>
            <w:sz w:val="20"/>
            <w:szCs w:val="20"/>
          </w:rPr>
          <w:t>(hlavné nosné konštrukcie bez povrchových úprav a technológie)</w:t>
        </w:r>
      </w:ins>
    </w:p>
    <w:p w14:paraId="38D15159" w14:textId="77777777" w:rsidR="00514E3B" w:rsidRPr="00B260F7" w:rsidRDefault="00514E3B" w:rsidP="00514E3B">
      <w:pPr>
        <w:pStyle w:val="Odsekzoznamu"/>
        <w:numPr>
          <w:ilvl w:val="0"/>
          <w:numId w:val="3"/>
        </w:numPr>
        <w:ind w:left="709" w:hanging="425"/>
        <w:jc w:val="both"/>
        <w:rPr>
          <w:ins w:id="50" w:author="Bartoš Peter" w:date="2023-11-22T14:40:00Z"/>
          <w:rFonts w:ascii="Arial" w:eastAsia="Arial" w:hAnsi="Arial" w:cs="Arial"/>
          <w:sz w:val="20"/>
          <w:szCs w:val="20"/>
        </w:rPr>
      </w:pPr>
      <w:ins w:id="51" w:author="Bartoš Peter" w:date="2023-11-22T14:40:00Z">
        <w:r w:rsidRPr="00B260F7">
          <w:rPr>
            <w:rFonts w:ascii="Arial" w:eastAsia="Arial" w:hAnsi="Arial" w:cs="Arial"/>
            <w:sz w:val="20"/>
            <w:szCs w:val="20"/>
          </w:rPr>
          <w:t>Ostatné stavebné objekty zrealizované:</w:t>
        </w:r>
      </w:ins>
    </w:p>
    <w:p w14:paraId="512A8C3D" w14:textId="77777777" w:rsidR="00514E3B" w:rsidRDefault="00514E3B" w:rsidP="00514E3B">
      <w:pPr>
        <w:pStyle w:val="Odsekzoznamu"/>
        <w:numPr>
          <w:ilvl w:val="0"/>
          <w:numId w:val="4"/>
        </w:numPr>
        <w:jc w:val="both"/>
        <w:rPr>
          <w:ins w:id="52" w:author="Bartoš Peter" w:date="2023-11-22T14:40:00Z"/>
          <w:rFonts w:ascii="Arial" w:eastAsia="Arial" w:hAnsi="Arial" w:cs="Arial"/>
          <w:sz w:val="20"/>
          <w:szCs w:val="20"/>
        </w:rPr>
      </w:pPr>
      <w:ins w:id="53" w:author="Bartoš Peter" w:date="2023-11-22T14:40:00Z">
        <w:r w:rsidRPr="00B260F7">
          <w:rPr>
            <w:rFonts w:ascii="Arial" w:eastAsia="Arial" w:hAnsi="Arial" w:cs="Arial"/>
            <w:sz w:val="20"/>
            <w:szCs w:val="20"/>
          </w:rPr>
          <w:t>Prípojky inžinierskych sietí privedené do hlavného objektu</w:t>
        </w:r>
      </w:ins>
    </w:p>
    <w:p w14:paraId="6852CFE2" w14:textId="77777777" w:rsidR="00514E3B" w:rsidRPr="009B0EA4" w:rsidRDefault="00514E3B" w:rsidP="00514E3B">
      <w:pPr>
        <w:pStyle w:val="Odsekzoznamu"/>
        <w:numPr>
          <w:ilvl w:val="0"/>
          <w:numId w:val="4"/>
        </w:numPr>
        <w:jc w:val="both"/>
        <w:rPr>
          <w:ins w:id="54" w:author="Bartoš Peter" w:date="2023-11-22T14:40:00Z"/>
          <w:rFonts w:ascii="Arial" w:eastAsia="Arial" w:hAnsi="Arial" w:cs="Arial"/>
          <w:sz w:val="20"/>
          <w:szCs w:val="20"/>
        </w:rPr>
      </w:pPr>
      <w:ins w:id="55" w:author="Bartoš Peter" w:date="2023-11-22T14:40:00Z">
        <w:r w:rsidRPr="009B0EA4">
          <w:rPr>
            <w:rFonts w:ascii="Arial" w:eastAsia="Arial" w:hAnsi="Arial" w:cs="Arial"/>
            <w:sz w:val="20"/>
            <w:szCs w:val="20"/>
          </w:rPr>
          <w:t>Podzemné a nadzemné parkoviská v rámci stavebného objektu nemocnice</w:t>
        </w:r>
      </w:ins>
    </w:p>
    <w:p w14:paraId="4BFDF521" w14:textId="77777777" w:rsidR="00514E3B" w:rsidRPr="00B260F7" w:rsidRDefault="00514E3B" w:rsidP="00514E3B">
      <w:pPr>
        <w:jc w:val="both"/>
        <w:rPr>
          <w:ins w:id="56" w:author="Bartoš Peter" w:date="2023-11-22T14:40:00Z"/>
          <w:rFonts w:ascii="Arial" w:hAnsi="Arial" w:cs="Arial"/>
          <w:sz w:val="20"/>
          <w:szCs w:val="20"/>
        </w:rPr>
      </w:pPr>
      <w:ins w:id="57" w:author="Bartoš Peter" w:date="2023-11-22T14:40:00Z">
        <w:r w:rsidRPr="00B260F7">
          <w:rPr>
            <w:rFonts w:ascii="Arial" w:hAnsi="Arial" w:cs="Arial"/>
            <w:sz w:val="20"/>
            <w:szCs w:val="20"/>
          </w:rPr>
          <w:t xml:space="preserve">Všetky časti diela ošetrené a zabezpečené v zmysle </w:t>
        </w:r>
        <w:r w:rsidRPr="00B260F7">
          <w:rPr>
            <w:rFonts w:ascii="Arial" w:eastAsia="Arial" w:hAnsi="Arial" w:cs="Arial"/>
            <w:sz w:val="20"/>
            <w:szCs w:val="20"/>
          </w:rPr>
          <w:t>platnej legislatívy BOZP a PO</w:t>
        </w:r>
      </w:ins>
    </w:p>
    <w:p w14:paraId="68B1DFA2" w14:textId="77777777" w:rsidR="00514E3B" w:rsidRDefault="00514E3B" w:rsidP="00514E3B">
      <w:pPr>
        <w:ind w:right="51"/>
        <w:jc w:val="both"/>
        <w:rPr>
          <w:ins w:id="58" w:author="Bartoš Peter" w:date="2023-11-22T14:42:00Z"/>
          <w:rFonts w:ascii="Arial" w:hAnsi="Arial" w:cs="Arial"/>
          <w:b/>
          <w:sz w:val="20"/>
          <w:szCs w:val="20"/>
        </w:rPr>
      </w:pPr>
    </w:p>
    <w:p w14:paraId="27ED1BBB" w14:textId="77777777" w:rsidR="00E77F68" w:rsidRDefault="00E77F68" w:rsidP="00514E3B">
      <w:pPr>
        <w:ind w:right="51"/>
        <w:jc w:val="both"/>
        <w:rPr>
          <w:ins w:id="59" w:author="Bartoš Peter" w:date="2023-11-22T14:40:00Z"/>
          <w:rFonts w:ascii="Arial" w:hAnsi="Arial" w:cs="Arial"/>
          <w:b/>
          <w:sz w:val="20"/>
          <w:szCs w:val="20"/>
        </w:rPr>
      </w:pPr>
    </w:p>
    <w:p w14:paraId="0ADD323B" w14:textId="44439CDF" w:rsidR="00514E3B" w:rsidRPr="00B260F7" w:rsidRDefault="00E77F68" w:rsidP="00514E3B">
      <w:pPr>
        <w:ind w:right="51"/>
        <w:jc w:val="both"/>
        <w:rPr>
          <w:ins w:id="60" w:author="Bartoš Peter" w:date="2023-11-22T14:40:00Z"/>
          <w:rFonts w:ascii="Arial" w:hAnsi="Arial" w:cs="Arial"/>
          <w:b/>
          <w:sz w:val="20"/>
          <w:szCs w:val="20"/>
        </w:rPr>
      </w:pPr>
      <w:ins w:id="61" w:author="Bartoš Peter" w:date="2023-11-22T14:43:00Z">
        <w:r>
          <w:rPr>
            <w:rFonts w:ascii="Arial" w:hAnsi="Arial" w:cs="Arial"/>
            <w:b/>
            <w:sz w:val="20"/>
            <w:szCs w:val="20"/>
          </w:rPr>
          <w:t xml:space="preserve">ĎALŠIE POŽIADAVKY </w:t>
        </w:r>
      </w:ins>
      <w:ins w:id="62" w:author="Bartoš Peter" w:date="2023-11-22T14:44:00Z">
        <w:r>
          <w:rPr>
            <w:rFonts w:ascii="Arial" w:hAnsi="Arial" w:cs="Arial"/>
            <w:b/>
            <w:sz w:val="20"/>
            <w:szCs w:val="20"/>
          </w:rPr>
          <w:t xml:space="preserve">PRE SPLNENIE MÍĽNIKA </w:t>
        </w:r>
      </w:ins>
      <w:ins w:id="63" w:author="Bartoš Peter" w:date="2023-11-22T14:45:00Z">
        <w:r>
          <w:rPr>
            <w:rFonts w:ascii="Arial" w:hAnsi="Arial" w:cs="Arial"/>
            <w:b/>
            <w:sz w:val="20"/>
            <w:szCs w:val="20"/>
          </w:rPr>
          <w:t>Č. 3</w:t>
        </w:r>
      </w:ins>
    </w:p>
    <w:p w14:paraId="62DCB5E2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64" w:author="Bartoš Peter" w:date="2023-11-22T14:40:00Z"/>
          <w:rFonts w:ascii="Arial" w:hAnsi="Arial" w:cs="Arial"/>
          <w:sz w:val="20"/>
          <w:szCs w:val="20"/>
        </w:rPr>
      </w:pPr>
      <w:ins w:id="65" w:author="Bartoš Peter" w:date="2023-11-22T14:40:00Z">
        <w:r w:rsidRPr="00B260F7">
          <w:rPr>
            <w:rFonts w:ascii="Arial" w:hAnsi="Arial" w:cs="Arial"/>
            <w:sz w:val="20"/>
            <w:szCs w:val="20"/>
          </w:rPr>
          <w:t>Zápis rozostavanej stavby do katastra nehnuteľností</w:t>
        </w:r>
      </w:ins>
    </w:p>
    <w:p w14:paraId="483A7EA3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66" w:author="Bartoš Peter" w:date="2023-11-22T14:40:00Z"/>
          <w:rFonts w:ascii="Arial" w:hAnsi="Arial" w:cs="Arial"/>
          <w:sz w:val="20"/>
          <w:szCs w:val="20"/>
        </w:rPr>
      </w:pPr>
      <w:ins w:id="67" w:author="Bartoš Peter" w:date="2023-11-22T14:40:00Z">
        <w:r w:rsidRPr="00B260F7">
          <w:rPr>
            <w:rFonts w:ascii="Arial" w:hAnsi="Arial" w:cs="Arial"/>
            <w:sz w:val="20"/>
            <w:szCs w:val="20"/>
          </w:rPr>
          <w:t>geometrický plán osadenia hlavnej stavby</w:t>
        </w:r>
      </w:ins>
    </w:p>
    <w:p w14:paraId="0718FD66" w14:textId="77777777" w:rsidR="00514E3B" w:rsidRPr="00B260F7" w:rsidRDefault="00514E3B" w:rsidP="00514E3B">
      <w:pPr>
        <w:numPr>
          <w:ilvl w:val="2"/>
          <w:numId w:val="2"/>
        </w:numPr>
        <w:spacing w:after="15" w:line="263" w:lineRule="auto"/>
        <w:ind w:right="4" w:hanging="360"/>
        <w:jc w:val="both"/>
        <w:rPr>
          <w:ins w:id="68" w:author="Bartoš Peter" w:date="2023-11-22T14:40:00Z"/>
          <w:rFonts w:ascii="Arial" w:hAnsi="Arial" w:cs="Arial"/>
          <w:sz w:val="20"/>
          <w:szCs w:val="20"/>
        </w:rPr>
      </w:pPr>
      <w:ins w:id="69" w:author="Bartoš Peter" w:date="2023-11-22T14:40:00Z">
        <w:r w:rsidRPr="00B260F7">
          <w:rPr>
            <w:rFonts w:ascii="Arial" w:hAnsi="Arial" w:cs="Arial"/>
            <w:sz w:val="20"/>
            <w:szCs w:val="20"/>
          </w:rPr>
          <w:t>znalecký posudok (individuálne na zváženie)</w:t>
        </w:r>
      </w:ins>
    </w:p>
    <w:p w14:paraId="64BDDEC9" w14:textId="77777777" w:rsidR="00514E3B" w:rsidRPr="00B260F7" w:rsidRDefault="00514E3B" w:rsidP="00514E3B">
      <w:pPr>
        <w:ind w:right="4"/>
        <w:jc w:val="both"/>
        <w:rPr>
          <w:ins w:id="70" w:author="Bartoš Peter" w:date="2023-11-22T14:40:00Z"/>
          <w:rFonts w:ascii="Arial" w:hAnsi="Arial" w:cs="Arial"/>
          <w:sz w:val="20"/>
          <w:szCs w:val="20"/>
        </w:rPr>
      </w:pPr>
    </w:p>
    <w:p w14:paraId="6318AFB7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71" w:author="Bartoš Peter" w:date="2023-11-22T14:40:00Z"/>
          <w:rFonts w:ascii="Arial" w:hAnsi="Arial" w:cs="Arial"/>
          <w:sz w:val="20"/>
          <w:szCs w:val="20"/>
        </w:rPr>
      </w:pPr>
      <w:ins w:id="72" w:author="Bartoš Peter" w:date="2023-11-22T14:40:00Z">
        <w:r w:rsidRPr="00B260F7">
          <w:rPr>
            <w:rFonts w:ascii="Arial" w:hAnsi="Arial" w:cs="Arial"/>
            <w:sz w:val="20"/>
            <w:szCs w:val="20"/>
          </w:rPr>
          <w:t>Odovzdávacie protokoly od vyššie uvedených častí medzi Zhotoviteľom a nemocnicou s uvedeným stavom ku dňu odovzdania</w:t>
        </w:r>
      </w:ins>
    </w:p>
    <w:p w14:paraId="4519F27F" w14:textId="77777777" w:rsidR="00514E3B" w:rsidRPr="00B260F7" w:rsidRDefault="00514E3B" w:rsidP="00514E3B">
      <w:pPr>
        <w:numPr>
          <w:ilvl w:val="1"/>
          <w:numId w:val="2"/>
        </w:numPr>
        <w:ind w:right="4" w:hanging="360"/>
        <w:jc w:val="both"/>
        <w:rPr>
          <w:ins w:id="73" w:author="Bartoš Peter" w:date="2023-11-22T14:40:00Z"/>
          <w:rFonts w:ascii="Arial" w:hAnsi="Arial" w:cs="Arial"/>
          <w:sz w:val="20"/>
          <w:szCs w:val="20"/>
        </w:rPr>
      </w:pPr>
      <w:ins w:id="74" w:author="Bartoš Peter" w:date="2023-11-22T14:40:00Z">
        <w:r w:rsidRPr="00B260F7">
          <w:rPr>
            <w:rFonts w:ascii="Arial" w:hAnsi="Arial" w:cs="Arial"/>
            <w:sz w:val="20"/>
            <w:szCs w:val="20"/>
          </w:rPr>
          <w:t xml:space="preserve">Všetky potrebné doklady v zmysle </w:t>
        </w:r>
        <w:r>
          <w:rPr>
            <w:rFonts w:ascii="Arial" w:hAnsi="Arial" w:cs="Arial"/>
            <w:sz w:val="20"/>
            <w:szCs w:val="20"/>
          </w:rPr>
          <w:t xml:space="preserve">dodržania </w:t>
        </w:r>
        <w:r w:rsidRPr="00B260F7">
          <w:rPr>
            <w:rFonts w:ascii="Arial" w:hAnsi="Arial" w:cs="Arial"/>
            <w:sz w:val="20"/>
            <w:szCs w:val="20"/>
          </w:rPr>
          <w:t>bezpečnosti práce</w:t>
        </w:r>
      </w:ins>
    </w:p>
    <w:p w14:paraId="0F78C503" w14:textId="77777777" w:rsidR="00514E3B" w:rsidRDefault="00514E3B" w:rsidP="00514E3B">
      <w:pPr>
        <w:jc w:val="both"/>
        <w:rPr>
          <w:ins w:id="75" w:author="Bartoš Peter" w:date="2023-11-22T14:46:00Z"/>
          <w:sz w:val="20"/>
          <w:szCs w:val="20"/>
        </w:rPr>
      </w:pPr>
    </w:p>
    <w:p w14:paraId="6861B0A3" w14:textId="77777777" w:rsidR="00E77F68" w:rsidRDefault="00E77F68" w:rsidP="00514E3B">
      <w:pPr>
        <w:jc w:val="both"/>
        <w:rPr>
          <w:ins w:id="76" w:author="Bartoš Peter" w:date="2023-11-22T14:40:00Z"/>
          <w:sz w:val="20"/>
          <w:szCs w:val="20"/>
        </w:rPr>
      </w:pPr>
    </w:p>
    <w:p w14:paraId="272AB385" w14:textId="010916EA" w:rsidR="00514E3B" w:rsidRPr="00E77F68" w:rsidRDefault="00514E3B" w:rsidP="00514E3B">
      <w:pPr>
        <w:rPr>
          <w:ins w:id="77" w:author="Bartoš Peter" w:date="2023-11-22T14:40:00Z"/>
          <w:rFonts w:asciiTheme="minorBidi" w:hAnsiTheme="minorBidi" w:cstheme="minorBidi"/>
          <w:sz w:val="20"/>
          <w:szCs w:val="20"/>
        </w:rPr>
      </w:pPr>
      <w:ins w:id="78" w:author="Bartoš Peter" w:date="2023-11-22T14:40:00Z">
        <w:r w:rsidRPr="00E77F68">
          <w:rPr>
            <w:rFonts w:asciiTheme="minorBidi" w:hAnsiTheme="minorBidi" w:cstheme="minorBidi"/>
            <w:sz w:val="20"/>
            <w:szCs w:val="20"/>
          </w:rPr>
          <w:t xml:space="preserve">* z dôvodu možného poškodenia je možné potrebné časti fasády podľa </w:t>
        </w:r>
      </w:ins>
      <w:ins w:id="79" w:author="Bartoš Peter" w:date="2023-11-22T14:46:00Z">
        <w:r w:rsidR="00E77F68">
          <w:rPr>
            <w:rFonts w:asciiTheme="minorBidi" w:hAnsiTheme="minorBidi" w:cstheme="minorBidi"/>
            <w:sz w:val="20"/>
            <w:szCs w:val="20"/>
          </w:rPr>
          <w:t>rozhodnutia</w:t>
        </w:r>
      </w:ins>
      <w:ins w:id="80" w:author="Bartoš Peter" w:date="2023-11-22T14:40:00Z">
        <w:r w:rsidRPr="00E77F68">
          <w:rPr>
            <w:rFonts w:asciiTheme="minorBidi" w:hAnsiTheme="minorBidi" w:cstheme="minorBidi"/>
            <w:sz w:val="20"/>
            <w:szCs w:val="20"/>
          </w:rPr>
          <w:t xml:space="preserve"> zhotoviteľa vynechať</w:t>
        </w:r>
      </w:ins>
    </w:p>
    <w:p w14:paraId="2C35CE55" w14:textId="77777777" w:rsidR="00514E3B" w:rsidRPr="00E77F68" w:rsidRDefault="00514E3B" w:rsidP="00514E3B">
      <w:pPr>
        <w:rPr>
          <w:ins w:id="81" w:author="Bartoš Peter" w:date="2023-11-22T14:40:00Z"/>
          <w:rFonts w:asciiTheme="minorBidi" w:hAnsiTheme="minorBidi" w:cstheme="minorBidi"/>
          <w:sz w:val="20"/>
          <w:szCs w:val="20"/>
        </w:rPr>
      </w:pPr>
      <w:ins w:id="82" w:author="Bartoš Peter" w:date="2023-11-22T14:40:00Z">
        <w:r w:rsidRPr="00E77F68">
          <w:rPr>
            <w:rFonts w:asciiTheme="minorBidi" w:hAnsiTheme="minorBidi" w:cstheme="minorBidi"/>
            <w:sz w:val="20"/>
            <w:szCs w:val="20"/>
          </w:rPr>
          <w:t xml:space="preserve">** finálne dokončenie </w:t>
        </w:r>
        <w:proofErr w:type="spellStart"/>
        <w:r w:rsidRPr="00E77F68">
          <w:rPr>
            <w:rFonts w:asciiTheme="minorBidi" w:hAnsiTheme="minorBidi" w:cstheme="minorBidi"/>
            <w:sz w:val="20"/>
            <w:szCs w:val="20"/>
          </w:rPr>
          <w:t>atík</w:t>
        </w:r>
        <w:proofErr w:type="spellEnd"/>
        <w:r w:rsidRPr="00E77F68">
          <w:rPr>
            <w:rFonts w:asciiTheme="minorBidi" w:hAnsiTheme="minorBidi" w:cstheme="minorBidi"/>
            <w:sz w:val="20"/>
            <w:szCs w:val="20"/>
          </w:rPr>
          <w:t xml:space="preserve"> bude zrealizované po dodaní kompletných skladieb fasády vrátane zateplenia</w:t>
        </w:r>
      </w:ins>
    </w:p>
    <w:p w14:paraId="3317CDD0" w14:textId="77777777" w:rsidR="00514E3B" w:rsidRDefault="00514E3B" w:rsidP="00E7754D">
      <w:pPr>
        <w:jc w:val="both"/>
        <w:rPr>
          <w:sz w:val="18"/>
          <w:szCs w:val="18"/>
        </w:rPr>
      </w:pPr>
    </w:p>
    <w:p w14:paraId="2388421F" w14:textId="77777777" w:rsidR="00514E3B" w:rsidRPr="00E7754D" w:rsidRDefault="00514E3B" w:rsidP="00E7754D">
      <w:pPr>
        <w:jc w:val="both"/>
        <w:rPr>
          <w:sz w:val="18"/>
          <w:szCs w:val="18"/>
        </w:rPr>
      </w:pPr>
    </w:p>
    <w:sectPr w:rsidR="00514E3B" w:rsidRPr="00E7754D" w:rsidSect="001521F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4F35" w14:textId="77777777" w:rsidR="006C4C3A" w:rsidRDefault="006C4C3A" w:rsidP="007511F1">
      <w:r>
        <w:separator/>
      </w:r>
    </w:p>
  </w:endnote>
  <w:endnote w:type="continuationSeparator" w:id="0">
    <w:p w14:paraId="79D1FD77" w14:textId="77777777" w:rsidR="006C4C3A" w:rsidRDefault="006C4C3A" w:rsidP="0075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7460"/>
      <w:docPartObj>
        <w:docPartGallery w:val="Page Numbers (Bottom of Page)"/>
        <w:docPartUnique/>
      </w:docPartObj>
    </w:sdtPr>
    <w:sdtContent>
      <w:p w14:paraId="78C2E0E8" w14:textId="2BBCAA1D" w:rsidR="0004148D" w:rsidRDefault="0004148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F9">
          <w:rPr>
            <w:noProof/>
          </w:rPr>
          <w:t>5</w:t>
        </w:r>
        <w:r>
          <w:fldChar w:fldCharType="end"/>
        </w:r>
      </w:p>
    </w:sdtContent>
  </w:sdt>
  <w:p w14:paraId="673B13B3" w14:textId="77777777" w:rsidR="0004148D" w:rsidRDefault="000414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A6C6B" w14:textId="77777777" w:rsidR="006C4C3A" w:rsidRDefault="006C4C3A" w:rsidP="007511F1">
      <w:r>
        <w:separator/>
      </w:r>
    </w:p>
  </w:footnote>
  <w:footnote w:type="continuationSeparator" w:id="0">
    <w:p w14:paraId="2A8A857F" w14:textId="77777777" w:rsidR="006C4C3A" w:rsidRDefault="006C4C3A" w:rsidP="0075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44B6E"/>
    <w:multiLevelType w:val="hybridMultilevel"/>
    <w:tmpl w:val="90FA4F32"/>
    <w:lvl w:ilvl="0" w:tplc="B2E0DB8E">
      <w:start w:val="34"/>
      <w:numFmt w:val="bullet"/>
      <w:lvlText w:val="-"/>
      <w:lvlJc w:val="left"/>
      <w:pPr>
        <w:ind w:left="20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" w15:restartNumberingAfterBreak="0">
    <w:nsid w:val="2B7B4151"/>
    <w:multiLevelType w:val="hybridMultilevel"/>
    <w:tmpl w:val="2774D7D6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FE048DC"/>
    <w:multiLevelType w:val="hybridMultilevel"/>
    <w:tmpl w:val="ADB6CC10"/>
    <w:lvl w:ilvl="0" w:tplc="041B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1ED55E2"/>
    <w:multiLevelType w:val="hybridMultilevel"/>
    <w:tmpl w:val="CDEA011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28820DB"/>
    <w:multiLevelType w:val="hybridMultilevel"/>
    <w:tmpl w:val="F51494E0"/>
    <w:lvl w:ilvl="0" w:tplc="F3EE7F74">
      <w:start w:val="1"/>
      <w:numFmt w:val="decimal"/>
      <w:lvlText w:val="%1."/>
      <w:lvlJc w:val="left"/>
      <w:pPr>
        <w:ind w:left="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E07116">
      <w:start w:val="1"/>
      <w:numFmt w:val="bullet"/>
      <w:lvlText w:val="o"/>
      <w:lvlJc w:val="left"/>
      <w:pPr>
        <w:ind w:left="10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E098DA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14FF8E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76B6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3AC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9C176A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6A0BCE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7E564C"/>
    <w:multiLevelType w:val="hybridMultilevel"/>
    <w:tmpl w:val="2E560560"/>
    <w:lvl w:ilvl="0" w:tplc="60CCDDDE">
      <w:start w:val="11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951475375">
    <w:abstractNumId w:val="0"/>
  </w:num>
  <w:num w:numId="2" w16cid:durableId="292640177">
    <w:abstractNumId w:val="4"/>
  </w:num>
  <w:num w:numId="3" w16cid:durableId="716243637">
    <w:abstractNumId w:val="3"/>
  </w:num>
  <w:num w:numId="4" w16cid:durableId="689717946">
    <w:abstractNumId w:val="2"/>
  </w:num>
  <w:num w:numId="5" w16cid:durableId="1324509051">
    <w:abstractNumId w:val="1"/>
  </w:num>
  <w:num w:numId="6" w16cid:durableId="33569660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toš Peter">
    <w15:presenceInfo w15:providerId="AD" w15:userId="S::peter.bartos@r-p.sk::f4f5af34-0404-4e1a-a903-e3159c74f5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F7"/>
    <w:rsid w:val="00034DFC"/>
    <w:rsid w:val="0004148D"/>
    <w:rsid w:val="00083875"/>
    <w:rsid w:val="000A4532"/>
    <w:rsid w:val="001521F7"/>
    <w:rsid w:val="00153C2E"/>
    <w:rsid w:val="00173990"/>
    <w:rsid w:val="001A517A"/>
    <w:rsid w:val="00212F31"/>
    <w:rsid w:val="0023238A"/>
    <w:rsid w:val="00243AB9"/>
    <w:rsid w:val="002633F1"/>
    <w:rsid w:val="002B0902"/>
    <w:rsid w:val="003031E9"/>
    <w:rsid w:val="00311AC1"/>
    <w:rsid w:val="00436AF6"/>
    <w:rsid w:val="00442C67"/>
    <w:rsid w:val="0044504F"/>
    <w:rsid w:val="00487C78"/>
    <w:rsid w:val="00514E3B"/>
    <w:rsid w:val="00554267"/>
    <w:rsid w:val="00585898"/>
    <w:rsid w:val="005A49DD"/>
    <w:rsid w:val="006C4C3A"/>
    <w:rsid w:val="00715E40"/>
    <w:rsid w:val="007511F1"/>
    <w:rsid w:val="007D714F"/>
    <w:rsid w:val="007E5459"/>
    <w:rsid w:val="008211CD"/>
    <w:rsid w:val="0083738E"/>
    <w:rsid w:val="00841ED3"/>
    <w:rsid w:val="00843C95"/>
    <w:rsid w:val="008517F9"/>
    <w:rsid w:val="008A7015"/>
    <w:rsid w:val="008C1F11"/>
    <w:rsid w:val="00924A8A"/>
    <w:rsid w:val="0097156D"/>
    <w:rsid w:val="009840B3"/>
    <w:rsid w:val="009B0EA4"/>
    <w:rsid w:val="00A50A94"/>
    <w:rsid w:val="00A73085"/>
    <w:rsid w:val="00A8135A"/>
    <w:rsid w:val="00AD2F79"/>
    <w:rsid w:val="00AD6FB8"/>
    <w:rsid w:val="00B260F7"/>
    <w:rsid w:val="00B92BE7"/>
    <w:rsid w:val="00D30A54"/>
    <w:rsid w:val="00D415CC"/>
    <w:rsid w:val="00D76661"/>
    <w:rsid w:val="00D875C2"/>
    <w:rsid w:val="00DD5535"/>
    <w:rsid w:val="00E020D6"/>
    <w:rsid w:val="00E725B5"/>
    <w:rsid w:val="00E7754D"/>
    <w:rsid w:val="00E77F68"/>
    <w:rsid w:val="00E86CF7"/>
    <w:rsid w:val="00EF339D"/>
    <w:rsid w:val="00F03CD3"/>
    <w:rsid w:val="00F061EA"/>
    <w:rsid w:val="00F07E2E"/>
    <w:rsid w:val="00F156EB"/>
    <w:rsid w:val="00F626DA"/>
    <w:rsid w:val="00F76B85"/>
    <w:rsid w:val="00F8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78AA"/>
  <w15:chartTrackingRefBased/>
  <w15:docId w15:val="{9CA5C1A0-15E5-4321-B23B-D4F5C39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2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521F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51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1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1"/>
    <w:qFormat/>
    <w:rsid w:val="00B260F7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2C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2C67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43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36AF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6AF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6A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6A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6A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Misovic Tomas</dc:creator>
  <cp:keywords/>
  <dc:description/>
  <cp:lastModifiedBy>Bartoš Peter</cp:lastModifiedBy>
  <cp:revision>3</cp:revision>
  <cp:lastPrinted>2023-08-08T09:11:00Z</cp:lastPrinted>
  <dcterms:created xsi:type="dcterms:W3CDTF">2023-11-22T13:40:00Z</dcterms:created>
  <dcterms:modified xsi:type="dcterms:W3CDTF">2023-11-22T13:48:00Z</dcterms:modified>
</cp:coreProperties>
</file>